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48E2" w:rsidRPr="00657908" w:rsidRDefault="00EB48E2" w:rsidP="00EB48E2">
      <w:pPr>
        <w:spacing w:after="0" w:line="240" w:lineRule="auto"/>
        <w:jc w:val="center"/>
        <w:rPr>
          <w:rFonts w:ascii="Times New Roman" w:eastAsia="Times New Roman" w:hAnsi="Times New Roman" w:cs="Times New Roman"/>
          <w:b/>
          <w:bCs/>
          <w:sz w:val="28"/>
          <w:szCs w:val="24"/>
          <w:lang w:eastAsia="ru-RU"/>
        </w:rPr>
      </w:pPr>
      <w:r w:rsidRPr="00657908">
        <w:rPr>
          <w:rFonts w:ascii="Times New Roman" w:eastAsia="Times New Roman" w:hAnsi="Times New Roman" w:cs="Times New Roman"/>
          <w:b/>
          <w:bCs/>
          <w:noProof/>
          <w:sz w:val="28"/>
          <w:szCs w:val="24"/>
          <w:lang w:eastAsia="ru-RU"/>
        </w:rPr>
        <w:drawing>
          <wp:inline distT="0" distB="0" distL="0" distR="0" wp14:anchorId="164CCEAA" wp14:editId="1BA10FE6">
            <wp:extent cx="8001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00100" cy="895350"/>
                    </a:xfrm>
                    <a:prstGeom prst="rect">
                      <a:avLst/>
                    </a:prstGeom>
                    <a:noFill/>
                    <a:ln>
                      <a:noFill/>
                    </a:ln>
                  </pic:spPr>
                </pic:pic>
              </a:graphicData>
            </a:graphic>
          </wp:inline>
        </w:drawing>
      </w:r>
    </w:p>
    <w:p w:rsidR="00EB48E2" w:rsidRPr="00657908" w:rsidRDefault="00EB48E2" w:rsidP="00EB48E2">
      <w:pPr>
        <w:spacing w:after="0" w:line="240" w:lineRule="auto"/>
        <w:jc w:val="center"/>
        <w:rPr>
          <w:rFonts w:ascii="Times New Roman" w:eastAsia="Times New Roman" w:hAnsi="Times New Roman" w:cs="Times New Roman"/>
          <w:b/>
          <w:bCs/>
          <w:sz w:val="28"/>
          <w:szCs w:val="24"/>
          <w:lang w:eastAsia="ru-RU"/>
        </w:rPr>
      </w:pPr>
    </w:p>
    <w:p w:rsidR="00EB48E2" w:rsidRPr="00657908" w:rsidRDefault="00EB48E2" w:rsidP="00EB48E2">
      <w:pPr>
        <w:spacing w:after="0" w:line="240" w:lineRule="auto"/>
        <w:jc w:val="center"/>
        <w:rPr>
          <w:rFonts w:ascii="Times New Roman" w:eastAsia="Times New Roman" w:hAnsi="Times New Roman" w:cs="Times New Roman"/>
          <w:b/>
          <w:bCs/>
          <w:sz w:val="28"/>
          <w:szCs w:val="24"/>
          <w:lang w:eastAsia="ru-RU"/>
        </w:rPr>
      </w:pPr>
      <w:r w:rsidRPr="00657908">
        <w:rPr>
          <w:rFonts w:ascii="Times New Roman" w:eastAsia="Times New Roman" w:hAnsi="Times New Roman" w:cs="Times New Roman"/>
          <w:b/>
          <w:bCs/>
          <w:sz w:val="28"/>
          <w:szCs w:val="24"/>
          <w:lang w:eastAsia="ru-RU"/>
        </w:rPr>
        <w:t>А Д М И Н И С Т Р А Ц И Я</w:t>
      </w:r>
    </w:p>
    <w:p w:rsidR="00EB48E2" w:rsidRPr="00657908" w:rsidRDefault="00EB48E2" w:rsidP="00EB48E2">
      <w:pPr>
        <w:spacing w:after="0" w:line="240" w:lineRule="auto"/>
        <w:jc w:val="center"/>
        <w:rPr>
          <w:rFonts w:ascii="Times New Roman" w:eastAsia="Times New Roman" w:hAnsi="Times New Roman" w:cs="Times New Roman"/>
          <w:sz w:val="24"/>
          <w:szCs w:val="24"/>
          <w:lang w:eastAsia="ru-RU"/>
        </w:rPr>
      </w:pPr>
      <w:r w:rsidRPr="00657908">
        <w:rPr>
          <w:rFonts w:ascii="Times New Roman" w:eastAsia="Times New Roman" w:hAnsi="Times New Roman" w:cs="Times New Roman"/>
          <w:sz w:val="24"/>
          <w:szCs w:val="24"/>
          <w:lang w:eastAsia="ru-RU"/>
        </w:rPr>
        <w:t>Муниципального образования</w:t>
      </w:r>
    </w:p>
    <w:p w:rsidR="00EB48E2" w:rsidRPr="00657908" w:rsidRDefault="00EB48E2" w:rsidP="00EB48E2">
      <w:pPr>
        <w:spacing w:after="0" w:line="240" w:lineRule="auto"/>
        <w:jc w:val="center"/>
        <w:rPr>
          <w:rFonts w:ascii="Times New Roman" w:eastAsia="Times New Roman" w:hAnsi="Times New Roman" w:cs="Times New Roman"/>
          <w:sz w:val="24"/>
          <w:szCs w:val="24"/>
          <w:lang w:eastAsia="ru-RU"/>
        </w:rPr>
      </w:pPr>
      <w:proofErr w:type="spellStart"/>
      <w:r w:rsidRPr="00657908">
        <w:rPr>
          <w:rFonts w:ascii="Times New Roman" w:eastAsia="Times New Roman" w:hAnsi="Times New Roman" w:cs="Times New Roman"/>
          <w:sz w:val="24"/>
          <w:szCs w:val="24"/>
          <w:lang w:eastAsia="ru-RU"/>
        </w:rPr>
        <w:t>Вындиноостровское</w:t>
      </w:r>
      <w:proofErr w:type="spellEnd"/>
      <w:r w:rsidRPr="00657908">
        <w:rPr>
          <w:rFonts w:ascii="Times New Roman" w:eastAsia="Times New Roman" w:hAnsi="Times New Roman" w:cs="Times New Roman"/>
          <w:sz w:val="24"/>
          <w:szCs w:val="24"/>
          <w:lang w:eastAsia="ru-RU"/>
        </w:rPr>
        <w:t xml:space="preserve"> сельское поселение</w:t>
      </w:r>
    </w:p>
    <w:p w:rsidR="00EB48E2" w:rsidRPr="00657908" w:rsidRDefault="00EB48E2" w:rsidP="00EB48E2">
      <w:pPr>
        <w:spacing w:after="0" w:line="240" w:lineRule="auto"/>
        <w:jc w:val="center"/>
        <w:rPr>
          <w:rFonts w:ascii="Times New Roman" w:eastAsia="Times New Roman" w:hAnsi="Times New Roman" w:cs="Times New Roman"/>
          <w:sz w:val="24"/>
          <w:szCs w:val="24"/>
          <w:lang w:eastAsia="ru-RU"/>
        </w:rPr>
      </w:pPr>
      <w:proofErr w:type="spellStart"/>
      <w:r w:rsidRPr="00657908">
        <w:rPr>
          <w:rFonts w:ascii="Times New Roman" w:eastAsia="Times New Roman" w:hAnsi="Times New Roman" w:cs="Times New Roman"/>
          <w:sz w:val="24"/>
          <w:szCs w:val="24"/>
          <w:lang w:eastAsia="ru-RU"/>
        </w:rPr>
        <w:t>Волховского</w:t>
      </w:r>
      <w:proofErr w:type="spellEnd"/>
      <w:r w:rsidRPr="00657908">
        <w:rPr>
          <w:rFonts w:ascii="Times New Roman" w:eastAsia="Times New Roman" w:hAnsi="Times New Roman" w:cs="Times New Roman"/>
          <w:sz w:val="24"/>
          <w:szCs w:val="24"/>
          <w:lang w:eastAsia="ru-RU"/>
        </w:rPr>
        <w:t xml:space="preserve"> муниципального района Ленинградской области</w:t>
      </w:r>
    </w:p>
    <w:p w:rsidR="00EB48E2" w:rsidRPr="00657908" w:rsidRDefault="00EB48E2" w:rsidP="00EB48E2">
      <w:pPr>
        <w:keepNext/>
        <w:spacing w:after="0" w:line="240" w:lineRule="auto"/>
        <w:jc w:val="center"/>
        <w:outlineLvl w:val="1"/>
        <w:rPr>
          <w:rFonts w:ascii="Times New Roman" w:eastAsia="Times New Roman" w:hAnsi="Times New Roman" w:cs="Times New Roman"/>
          <w:b/>
          <w:sz w:val="32"/>
          <w:szCs w:val="20"/>
          <w:lang w:eastAsia="ru-RU"/>
        </w:rPr>
      </w:pPr>
      <w:proofErr w:type="gramStart"/>
      <w:r w:rsidRPr="00657908">
        <w:rPr>
          <w:rFonts w:ascii="Times New Roman" w:eastAsia="Times New Roman" w:hAnsi="Times New Roman" w:cs="Times New Roman"/>
          <w:b/>
          <w:sz w:val="32"/>
          <w:szCs w:val="20"/>
          <w:lang w:eastAsia="ru-RU"/>
        </w:rPr>
        <w:t>П  О</w:t>
      </w:r>
      <w:proofErr w:type="gramEnd"/>
      <w:r w:rsidRPr="00657908">
        <w:rPr>
          <w:rFonts w:ascii="Times New Roman" w:eastAsia="Times New Roman" w:hAnsi="Times New Roman" w:cs="Times New Roman"/>
          <w:b/>
          <w:sz w:val="32"/>
          <w:szCs w:val="20"/>
          <w:lang w:eastAsia="ru-RU"/>
        </w:rPr>
        <w:t xml:space="preserve">  С  Т  А  Н  О  В  Л  Е  Н  И  Е</w:t>
      </w:r>
    </w:p>
    <w:p w:rsidR="00EB48E2" w:rsidRPr="00657908" w:rsidRDefault="00EB48E2" w:rsidP="00EB48E2">
      <w:pPr>
        <w:spacing w:after="0" w:line="240" w:lineRule="auto"/>
        <w:rPr>
          <w:rFonts w:ascii="Times New Roman" w:eastAsia="Times New Roman" w:hAnsi="Times New Roman" w:cs="Times New Roman"/>
          <w:sz w:val="24"/>
          <w:szCs w:val="24"/>
          <w:lang w:eastAsia="ru-RU"/>
        </w:rPr>
      </w:pPr>
    </w:p>
    <w:p w:rsidR="00EB48E2" w:rsidRPr="00657908" w:rsidRDefault="00EB48E2" w:rsidP="00EB48E2">
      <w:pPr>
        <w:spacing w:after="0" w:line="240" w:lineRule="auto"/>
        <w:rPr>
          <w:rFonts w:ascii="Times New Roman" w:eastAsia="Times New Roman" w:hAnsi="Times New Roman" w:cs="Times New Roman"/>
          <w:sz w:val="24"/>
          <w:szCs w:val="24"/>
          <w:lang w:eastAsia="ru-RU"/>
        </w:rPr>
      </w:pPr>
      <w:r w:rsidRPr="00657908">
        <w:rPr>
          <w:rFonts w:ascii="Times New Roman" w:eastAsia="Times New Roman" w:hAnsi="Times New Roman" w:cs="Times New Roman"/>
          <w:sz w:val="24"/>
          <w:szCs w:val="24"/>
          <w:lang w:eastAsia="ru-RU"/>
        </w:rPr>
        <w:t xml:space="preserve">                                                              дер. </w:t>
      </w:r>
      <w:proofErr w:type="spellStart"/>
      <w:r w:rsidRPr="00657908">
        <w:rPr>
          <w:rFonts w:ascii="Times New Roman" w:eastAsia="Times New Roman" w:hAnsi="Times New Roman" w:cs="Times New Roman"/>
          <w:sz w:val="24"/>
          <w:szCs w:val="24"/>
          <w:lang w:eastAsia="ru-RU"/>
        </w:rPr>
        <w:t>Вындин</w:t>
      </w:r>
      <w:proofErr w:type="spellEnd"/>
      <w:r w:rsidRPr="00657908">
        <w:rPr>
          <w:rFonts w:ascii="Times New Roman" w:eastAsia="Times New Roman" w:hAnsi="Times New Roman" w:cs="Times New Roman"/>
          <w:sz w:val="24"/>
          <w:szCs w:val="24"/>
          <w:lang w:eastAsia="ru-RU"/>
        </w:rPr>
        <w:t xml:space="preserve"> Остров</w:t>
      </w:r>
    </w:p>
    <w:p w:rsidR="00EB48E2" w:rsidRPr="00657908" w:rsidRDefault="00EB48E2" w:rsidP="00EB48E2">
      <w:pPr>
        <w:spacing w:after="0" w:line="240" w:lineRule="auto"/>
        <w:jc w:val="center"/>
        <w:rPr>
          <w:rFonts w:ascii="Times New Roman" w:eastAsia="Times New Roman" w:hAnsi="Times New Roman" w:cs="Times New Roman"/>
          <w:sz w:val="24"/>
          <w:szCs w:val="24"/>
          <w:lang w:eastAsia="ru-RU"/>
        </w:rPr>
      </w:pPr>
      <w:proofErr w:type="spellStart"/>
      <w:r w:rsidRPr="00657908">
        <w:rPr>
          <w:rFonts w:ascii="Times New Roman" w:eastAsia="Times New Roman" w:hAnsi="Times New Roman" w:cs="Times New Roman"/>
          <w:sz w:val="24"/>
          <w:szCs w:val="24"/>
          <w:lang w:eastAsia="ru-RU"/>
        </w:rPr>
        <w:t>Волховского</w:t>
      </w:r>
      <w:proofErr w:type="spellEnd"/>
      <w:r w:rsidRPr="00657908">
        <w:rPr>
          <w:rFonts w:ascii="Times New Roman" w:eastAsia="Times New Roman" w:hAnsi="Times New Roman" w:cs="Times New Roman"/>
          <w:sz w:val="24"/>
          <w:szCs w:val="24"/>
          <w:lang w:eastAsia="ru-RU"/>
        </w:rPr>
        <w:t xml:space="preserve"> района, Ленинградской области</w:t>
      </w:r>
    </w:p>
    <w:p w:rsidR="00EB48E2" w:rsidRPr="00657908" w:rsidRDefault="00EB48E2" w:rsidP="00EB48E2">
      <w:pPr>
        <w:keepNext/>
        <w:spacing w:before="240" w:after="0" w:line="240" w:lineRule="auto"/>
        <w:ind w:right="-143"/>
        <w:outlineLvl w:val="1"/>
        <w:rPr>
          <w:rFonts w:ascii="Times New Roman" w:eastAsia="Times New Roman" w:hAnsi="Times New Roman" w:cs="Times New Roman"/>
          <w:bCs/>
          <w:iCs/>
          <w:color w:val="000000"/>
          <w:sz w:val="28"/>
          <w:szCs w:val="28"/>
          <w:lang w:eastAsia="ru-RU"/>
        </w:rPr>
      </w:pPr>
      <w:r w:rsidRPr="00657908">
        <w:rPr>
          <w:rFonts w:ascii="Times New Roman" w:eastAsia="Times New Roman" w:hAnsi="Times New Roman" w:cs="Times New Roman"/>
          <w:bCs/>
          <w:i/>
          <w:iCs/>
          <w:color w:val="000000"/>
          <w:sz w:val="28"/>
          <w:szCs w:val="28"/>
          <w:lang w:eastAsia="ru-RU"/>
        </w:rPr>
        <w:t xml:space="preserve">       </w:t>
      </w:r>
      <w:r>
        <w:rPr>
          <w:rFonts w:ascii="Times New Roman" w:eastAsia="Times New Roman" w:hAnsi="Times New Roman" w:cs="Times New Roman"/>
          <w:bCs/>
          <w:iCs/>
          <w:color w:val="000000"/>
          <w:sz w:val="28"/>
          <w:szCs w:val="28"/>
          <w:lang w:eastAsia="ru-RU"/>
        </w:rPr>
        <w:t>от «</w:t>
      </w:r>
      <w:proofErr w:type="gramStart"/>
      <w:r w:rsidR="007173B2">
        <w:rPr>
          <w:rFonts w:ascii="Times New Roman" w:eastAsia="Times New Roman" w:hAnsi="Times New Roman" w:cs="Times New Roman"/>
          <w:bCs/>
          <w:iCs/>
          <w:color w:val="000000"/>
          <w:sz w:val="28"/>
          <w:szCs w:val="28"/>
          <w:lang w:eastAsia="ru-RU"/>
        </w:rPr>
        <w:t>30</w:t>
      </w:r>
      <w:r>
        <w:rPr>
          <w:rFonts w:ascii="Times New Roman" w:eastAsia="Times New Roman" w:hAnsi="Times New Roman" w:cs="Times New Roman"/>
          <w:bCs/>
          <w:iCs/>
          <w:color w:val="000000"/>
          <w:sz w:val="28"/>
          <w:szCs w:val="28"/>
          <w:lang w:eastAsia="ru-RU"/>
        </w:rPr>
        <w:t xml:space="preserve">»  </w:t>
      </w:r>
      <w:r w:rsidR="00543DAA">
        <w:rPr>
          <w:rFonts w:ascii="Times New Roman" w:eastAsia="Times New Roman" w:hAnsi="Times New Roman" w:cs="Times New Roman"/>
          <w:bCs/>
          <w:iCs/>
          <w:color w:val="000000"/>
          <w:sz w:val="28"/>
          <w:szCs w:val="28"/>
          <w:lang w:eastAsia="ru-RU"/>
        </w:rPr>
        <w:t>января</w:t>
      </w:r>
      <w:proofErr w:type="gramEnd"/>
      <w:r>
        <w:rPr>
          <w:rFonts w:ascii="Times New Roman" w:eastAsia="Times New Roman" w:hAnsi="Times New Roman" w:cs="Times New Roman"/>
          <w:bCs/>
          <w:iCs/>
          <w:color w:val="000000"/>
          <w:sz w:val="28"/>
          <w:szCs w:val="28"/>
          <w:lang w:eastAsia="ru-RU"/>
        </w:rPr>
        <w:t xml:space="preserve">  202</w:t>
      </w:r>
      <w:r w:rsidR="00543DAA">
        <w:rPr>
          <w:rFonts w:ascii="Times New Roman" w:eastAsia="Times New Roman" w:hAnsi="Times New Roman" w:cs="Times New Roman"/>
          <w:bCs/>
          <w:iCs/>
          <w:color w:val="000000"/>
          <w:sz w:val="28"/>
          <w:szCs w:val="28"/>
          <w:lang w:eastAsia="ru-RU"/>
        </w:rPr>
        <w:t>4</w:t>
      </w:r>
      <w:r w:rsidRPr="00657908">
        <w:rPr>
          <w:rFonts w:ascii="Times New Roman" w:eastAsia="Times New Roman" w:hAnsi="Times New Roman" w:cs="Times New Roman"/>
          <w:bCs/>
          <w:iCs/>
          <w:color w:val="000000"/>
          <w:sz w:val="28"/>
          <w:szCs w:val="28"/>
          <w:lang w:eastAsia="ru-RU"/>
        </w:rPr>
        <w:t xml:space="preserve"> г.</w:t>
      </w:r>
      <w:r>
        <w:rPr>
          <w:rFonts w:ascii="Times New Roman" w:eastAsia="Times New Roman" w:hAnsi="Times New Roman" w:cs="Times New Roman"/>
          <w:bCs/>
          <w:iCs/>
          <w:color w:val="000000"/>
          <w:sz w:val="28"/>
          <w:szCs w:val="28"/>
          <w:lang w:eastAsia="ru-RU"/>
        </w:rPr>
        <w:t xml:space="preserve">              </w:t>
      </w:r>
      <w:r w:rsidRPr="00657908">
        <w:rPr>
          <w:rFonts w:ascii="Times New Roman" w:eastAsia="Times New Roman" w:hAnsi="Times New Roman" w:cs="Times New Roman"/>
          <w:bCs/>
          <w:iCs/>
          <w:color w:val="000000"/>
          <w:sz w:val="28"/>
          <w:szCs w:val="28"/>
          <w:lang w:eastAsia="ru-RU"/>
        </w:rPr>
        <w:t xml:space="preserve">                                 </w:t>
      </w:r>
      <w:r>
        <w:rPr>
          <w:rFonts w:ascii="Times New Roman" w:eastAsia="Times New Roman" w:hAnsi="Times New Roman" w:cs="Times New Roman"/>
          <w:bCs/>
          <w:iCs/>
          <w:color w:val="000000"/>
          <w:sz w:val="28"/>
          <w:szCs w:val="28"/>
          <w:lang w:eastAsia="ru-RU"/>
        </w:rPr>
        <w:t xml:space="preserve">                            №</w:t>
      </w:r>
      <w:r w:rsidR="007173B2">
        <w:rPr>
          <w:rFonts w:ascii="Times New Roman" w:eastAsia="Times New Roman" w:hAnsi="Times New Roman" w:cs="Times New Roman"/>
          <w:bCs/>
          <w:iCs/>
          <w:color w:val="000000"/>
          <w:sz w:val="28"/>
          <w:szCs w:val="28"/>
          <w:lang w:eastAsia="ru-RU"/>
        </w:rPr>
        <w:t xml:space="preserve"> 17</w:t>
      </w:r>
    </w:p>
    <w:p w:rsidR="00EB48E2" w:rsidRPr="00657908" w:rsidRDefault="00EB48E2" w:rsidP="00EB48E2">
      <w:pPr>
        <w:autoSpaceDE w:val="0"/>
        <w:autoSpaceDN w:val="0"/>
        <w:adjustRightInd w:val="0"/>
        <w:spacing w:after="0" w:line="276" w:lineRule="auto"/>
        <w:ind w:firstLine="540"/>
        <w:rPr>
          <w:rFonts w:ascii="Times New Roman" w:eastAsia="Times New Roman" w:hAnsi="Times New Roman" w:cs="Times New Roman"/>
          <w:sz w:val="16"/>
          <w:szCs w:val="16"/>
          <w:lang w:eastAsia="ru-RU"/>
        </w:rPr>
      </w:pPr>
      <w:r w:rsidRPr="00657908">
        <w:rPr>
          <w:rFonts w:ascii="Times New Roman" w:eastAsia="Times New Roman" w:hAnsi="Times New Roman" w:cs="Times New Roman"/>
          <w:sz w:val="28"/>
          <w:szCs w:val="28"/>
          <w:lang w:eastAsia="ru-RU"/>
        </w:rPr>
        <w:t xml:space="preserve">                                                    </w:t>
      </w:r>
    </w:p>
    <w:p w:rsidR="00EB48E2" w:rsidRPr="00657908" w:rsidRDefault="00EB48E2" w:rsidP="00EB48E2">
      <w:pPr>
        <w:widowControl w:val="0"/>
        <w:snapToGrid w:val="0"/>
        <w:spacing w:after="0" w:line="240" w:lineRule="auto"/>
        <w:jc w:val="center"/>
        <w:rPr>
          <w:rFonts w:ascii="Times New Roman" w:eastAsia="Times New Roman" w:hAnsi="Times New Roman" w:cs="Times New Roman"/>
          <w:b/>
          <w:sz w:val="24"/>
          <w:szCs w:val="24"/>
          <w:lang w:eastAsia="ru-RU"/>
        </w:rPr>
      </w:pPr>
    </w:p>
    <w:p w:rsidR="00EB48E2" w:rsidRPr="00657908" w:rsidRDefault="00EB48E2" w:rsidP="00EB48E2">
      <w:pPr>
        <w:tabs>
          <w:tab w:val="left" w:pos="1722"/>
        </w:tabs>
        <w:spacing w:after="0" w:line="240" w:lineRule="auto"/>
        <w:ind w:left="-540"/>
        <w:jc w:val="both"/>
        <w:rPr>
          <w:rFonts w:ascii="Times New Roman" w:eastAsia="Times New Roman" w:hAnsi="Times New Roman" w:cs="Times New Roman"/>
          <w:b/>
          <w:bCs/>
          <w:sz w:val="28"/>
          <w:szCs w:val="28"/>
          <w:lang w:eastAsia="ru-RU"/>
        </w:rPr>
      </w:pPr>
      <w:r w:rsidRPr="00657908">
        <w:rPr>
          <w:rFonts w:ascii="Times New Roman" w:eastAsia="Times New Roman" w:hAnsi="Times New Roman" w:cs="Times New Roman"/>
          <w:b/>
          <w:bCs/>
          <w:sz w:val="28"/>
          <w:szCs w:val="28"/>
          <w:lang w:eastAsia="ru-RU"/>
        </w:rPr>
        <w:t xml:space="preserve">        О внесении изменений в Административный регламент №8 от 18.01.2017</w:t>
      </w:r>
    </w:p>
    <w:p w:rsidR="00EB48E2" w:rsidRPr="00657908" w:rsidRDefault="00EB48E2" w:rsidP="00EB48E2">
      <w:pPr>
        <w:jc w:val="both"/>
        <w:rPr>
          <w:b/>
          <w:sz w:val="28"/>
          <w:szCs w:val="28"/>
        </w:rPr>
      </w:pPr>
      <w:r w:rsidRPr="00657908">
        <w:rPr>
          <w:rFonts w:ascii="Times New Roman" w:hAnsi="Times New Roman" w:cs="Times New Roman"/>
          <w:b/>
          <w:sz w:val="28"/>
          <w:szCs w:val="28"/>
        </w:rPr>
        <w:t>по предоставлению муниципальной услуги:</w:t>
      </w:r>
      <w:r w:rsidRPr="00657908">
        <w:rPr>
          <w:rFonts w:ascii="Times New Roman" w:eastAsia="Times New Roman" w:hAnsi="Times New Roman" w:cs="Times New Roman"/>
          <w:b/>
          <w:sz w:val="28"/>
          <w:szCs w:val="28"/>
          <w:lang w:eastAsia="ru-RU"/>
        </w:rPr>
        <w:t xml:space="preserve"> «Прием заявлений от молодых семей о включении их в состав участников 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EB48E2" w:rsidRPr="00657908" w:rsidRDefault="00EB48E2" w:rsidP="00EB48E2">
      <w:pPr>
        <w:widowControl w:val="0"/>
        <w:tabs>
          <w:tab w:val="left" w:pos="142"/>
          <w:tab w:val="left" w:pos="284"/>
        </w:tabs>
        <w:autoSpaceDE w:val="0"/>
        <w:autoSpaceDN w:val="0"/>
        <w:adjustRightInd w:val="0"/>
        <w:spacing w:after="200" w:line="276" w:lineRule="auto"/>
        <w:jc w:val="both"/>
        <w:outlineLvl w:val="0"/>
        <w:rPr>
          <w:rFonts w:ascii="Times New Roman" w:eastAsia="Times New Roman" w:hAnsi="Times New Roman" w:cs="Times New Roman"/>
          <w:color w:val="000000"/>
          <w:sz w:val="28"/>
          <w:szCs w:val="28"/>
          <w:lang w:eastAsia="ru-RU"/>
        </w:rPr>
      </w:pPr>
      <w:r w:rsidRPr="004A2959">
        <w:rPr>
          <w:rFonts w:ascii="Times New Roman" w:eastAsia="Times New Roman" w:hAnsi="Times New Roman" w:cs="Times New Roman"/>
          <w:sz w:val="28"/>
          <w:szCs w:val="28"/>
          <w:lang w:eastAsia="ru-RU"/>
        </w:rPr>
        <w:t xml:space="preserve">  В соответствии с решением Комиссии по повышению качества и доступности предоставления государственных и муниципальных ус</w:t>
      </w:r>
      <w:r w:rsidR="00543DAA">
        <w:rPr>
          <w:rFonts w:ascii="Times New Roman" w:eastAsia="Times New Roman" w:hAnsi="Times New Roman" w:cs="Times New Roman"/>
          <w:sz w:val="28"/>
          <w:szCs w:val="28"/>
          <w:lang w:eastAsia="ru-RU"/>
        </w:rPr>
        <w:t>луг в Ленинградской области от 07.12</w:t>
      </w:r>
      <w:r>
        <w:rPr>
          <w:rFonts w:ascii="Times New Roman" w:eastAsia="Times New Roman" w:hAnsi="Times New Roman" w:cs="Times New Roman"/>
          <w:sz w:val="28"/>
          <w:szCs w:val="28"/>
          <w:lang w:eastAsia="ru-RU"/>
        </w:rPr>
        <w:t>.2023</w:t>
      </w:r>
      <w:r w:rsidRPr="004A2959">
        <w:rPr>
          <w:rFonts w:ascii="Times New Roman" w:eastAsia="Times New Roman" w:hAnsi="Times New Roman" w:cs="Times New Roman"/>
          <w:sz w:val="28"/>
          <w:szCs w:val="28"/>
          <w:lang w:eastAsia="ru-RU"/>
        </w:rPr>
        <w:t>г</w:t>
      </w:r>
      <w:r>
        <w:rPr>
          <w:rFonts w:ascii="Times New Roman" w:eastAsia="Times New Roman" w:hAnsi="Times New Roman" w:cs="Times New Roman"/>
          <w:sz w:val="28"/>
          <w:szCs w:val="28"/>
          <w:lang w:eastAsia="ru-RU"/>
        </w:rPr>
        <w:t>.,   в</w:t>
      </w:r>
      <w:r w:rsidRPr="00657908">
        <w:rPr>
          <w:rFonts w:ascii="Times New Roman" w:eastAsia="Times New Roman" w:hAnsi="Times New Roman" w:cs="Times New Roman"/>
          <w:sz w:val="28"/>
          <w:szCs w:val="28"/>
          <w:lang w:eastAsia="ru-RU"/>
        </w:rPr>
        <w:t xml:space="preserve"> соответствии с Федеральным законом от 27.07.2010 № 210-ФЗ «Об организации предоставления государственных и муниципальных услуг», Федеральным законом от 06.10.2003 №131-ФЗ «Об общих принципах организации местного самоуправления в Российской Федерации» (с изм.), Жилищным кодексом Российской Федерации, Уставом муниципального образования </w:t>
      </w:r>
      <w:proofErr w:type="spellStart"/>
      <w:r w:rsidRPr="00657908">
        <w:rPr>
          <w:rFonts w:ascii="Times New Roman" w:eastAsia="Times New Roman" w:hAnsi="Times New Roman" w:cs="Times New Roman"/>
          <w:sz w:val="28"/>
          <w:szCs w:val="28"/>
          <w:lang w:eastAsia="ru-RU"/>
        </w:rPr>
        <w:t>Вындиноостровское</w:t>
      </w:r>
      <w:proofErr w:type="spellEnd"/>
      <w:r w:rsidRPr="00657908">
        <w:rPr>
          <w:rFonts w:ascii="Times New Roman" w:eastAsia="Times New Roman" w:hAnsi="Times New Roman" w:cs="Times New Roman"/>
          <w:sz w:val="28"/>
          <w:szCs w:val="28"/>
          <w:lang w:eastAsia="ru-RU"/>
        </w:rPr>
        <w:t xml:space="preserve"> сельское поселение </w:t>
      </w:r>
      <w:proofErr w:type="spellStart"/>
      <w:r w:rsidRPr="00657908">
        <w:rPr>
          <w:rFonts w:ascii="Times New Roman" w:eastAsia="Times New Roman" w:hAnsi="Times New Roman" w:cs="Times New Roman"/>
          <w:sz w:val="28"/>
          <w:szCs w:val="28"/>
          <w:lang w:eastAsia="ru-RU"/>
        </w:rPr>
        <w:t>Волховского</w:t>
      </w:r>
      <w:proofErr w:type="spellEnd"/>
      <w:r w:rsidRPr="00657908">
        <w:rPr>
          <w:rFonts w:ascii="Times New Roman" w:eastAsia="Times New Roman" w:hAnsi="Times New Roman" w:cs="Times New Roman"/>
          <w:sz w:val="28"/>
          <w:szCs w:val="28"/>
          <w:lang w:eastAsia="ru-RU"/>
        </w:rPr>
        <w:t xml:space="preserve"> муниципального района Ленинградской области, </w:t>
      </w:r>
      <w:r w:rsidRPr="00657908">
        <w:rPr>
          <w:rFonts w:ascii="Times New Roman" w:eastAsia="Times New Roman" w:hAnsi="Times New Roman" w:cs="Times New Roman"/>
          <w:color w:val="000000"/>
          <w:sz w:val="28"/>
          <w:szCs w:val="28"/>
          <w:lang w:eastAsia="ru-RU"/>
        </w:rPr>
        <w:t xml:space="preserve">администрация  МО </w:t>
      </w:r>
      <w:proofErr w:type="spellStart"/>
      <w:r w:rsidRPr="00657908">
        <w:rPr>
          <w:rFonts w:ascii="Times New Roman" w:eastAsia="Times New Roman" w:hAnsi="Times New Roman" w:cs="Times New Roman"/>
          <w:color w:val="000000"/>
          <w:sz w:val="28"/>
          <w:szCs w:val="28"/>
          <w:lang w:eastAsia="ru-RU"/>
        </w:rPr>
        <w:t>Вындиноостровское</w:t>
      </w:r>
      <w:proofErr w:type="spellEnd"/>
      <w:r w:rsidRPr="00657908">
        <w:rPr>
          <w:rFonts w:ascii="Times New Roman" w:eastAsia="Times New Roman" w:hAnsi="Times New Roman" w:cs="Times New Roman"/>
          <w:color w:val="000000"/>
          <w:sz w:val="28"/>
          <w:szCs w:val="28"/>
          <w:lang w:eastAsia="ru-RU"/>
        </w:rPr>
        <w:t xml:space="preserve"> сельское поселение постановляет:</w:t>
      </w:r>
    </w:p>
    <w:p w:rsidR="00EB48E2" w:rsidRPr="00657908" w:rsidRDefault="00EB48E2" w:rsidP="00EB48E2">
      <w:pPr>
        <w:widowControl w:val="0"/>
        <w:tabs>
          <w:tab w:val="left" w:pos="142"/>
          <w:tab w:val="left" w:pos="284"/>
        </w:tabs>
        <w:autoSpaceDE w:val="0"/>
        <w:autoSpaceDN w:val="0"/>
        <w:adjustRightInd w:val="0"/>
        <w:spacing w:after="200" w:line="276" w:lineRule="auto"/>
        <w:jc w:val="both"/>
        <w:outlineLvl w:val="0"/>
        <w:rPr>
          <w:rFonts w:ascii="Times New Roman" w:eastAsia="Times New Roman" w:hAnsi="Times New Roman" w:cs="Times New Roman"/>
          <w:bCs/>
          <w:sz w:val="28"/>
          <w:szCs w:val="28"/>
          <w:lang w:eastAsia="ru-RU"/>
        </w:rPr>
      </w:pPr>
      <w:r w:rsidRPr="00657908">
        <w:rPr>
          <w:rFonts w:ascii="Times New Roman" w:eastAsia="Times New Roman" w:hAnsi="Times New Roman" w:cs="Times New Roman"/>
          <w:bCs/>
          <w:sz w:val="28"/>
          <w:szCs w:val="28"/>
          <w:lang w:eastAsia="ru-RU"/>
        </w:rPr>
        <w:t>1. Внести изменения в Административный регламент по предоставлению муниципальной услуги: «</w:t>
      </w:r>
      <w:r w:rsidR="00DE116D" w:rsidRPr="00DE116D">
        <w:rPr>
          <w:rFonts w:ascii="Times New Roman" w:eastAsia="Times New Roman" w:hAnsi="Times New Roman" w:cs="Times New Roman"/>
          <w:bCs/>
          <w:sz w:val="28"/>
          <w:szCs w:val="28"/>
          <w:lang w:eastAsia="ru-RU"/>
        </w:rPr>
        <w:t>Прием заявлений от молодых семей о включении их в состав участников мероприятия по обеспечению жильем молодых семей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Pr="00657908">
        <w:rPr>
          <w:rFonts w:ascii="Times New Roman" w:eastAsia="Times New Roman" w:hAnsi="Times New Roman" w:cs="Times New Roman"/>
          <w:bCs/>
          <w:sz w:val="28"/>
          <w:szCs w:val="28"/>
          <w:lang w:eastAsia="ru-RU"/>
        </w:rPr>
        <w:t>» читать в следующей редакции:</w:t>
      </w:r>
    </w:p>
    <w:p w:rsidR="00624297" w:rsidRDefault="00624297" w:rsidP="00624297">
      <w:pPr>
        <w:widowControl w:val="0"/>
        <w:tabs>
          <w:tab w:val="left" w:pos="142"/>
          <w:tab w:val="left" w:pos="284"/>
        </w:tabs>
        <w:autoSpaceDE w:val="0"/>
        <w:autoSpaceDN w:val="0"/>
        <w:adjustRightInd w:val="0"/>
        <w:spacing w:after="0" w:line="276" w:lineRule="auto"/>
        <w:jc w:val="both"/>
        <w:outlineLvl w:val="0"/>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В гл. 1 п. 1.2;</w:t>
      </w:r>
    </w:p>
    <w:p w:rsidR="00624297" w:rsidRDefault="00624297" w:rsidP="00624297">
      <w:pPr>
        <w:widowControl w:val="0"/>
        <w:tabs>
          <w:tab w:val="left" w:pos="142"/>
          <w:tab w:val="left" w:pos="284"/>
        </w:tabs>
        <w:autoSpaceDE w:val="0"/>
        <w:autoSpaceDN w:val="0"/>
        <w:adjustRightInd w:val="0"/>
        <w:spacing w:after="0" w:line="276" w:lineRule="auto"/>
        <w:jc w:val="both"/>
        <w:outlineLvl w:val="0"/>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lastRenderedPageBreak/>
        <w:t>Глава 1. Общие положения</w:t>
      </w:r>
    </w:p>
    <w:p w:rsidR="00624297" w:rsidRPr="00543DAA" w:rsidRDefault="00624297" w:rsidP="00624297">
      <w:pPr>
        <w:spacing w:after="0" w:line="240" w:lineRule="auto"/>
        <w:ind w:firstLine="709"/>
        <w:jc w:val="both"/>
        <w:rPr>
          <w:rFonts w:ascii="Times New Roman" w:eastAsia="Times New Roman" w:hAnsi="Times New Roman" w:cs="Times New Roman"/>
          <w:sz w:val="28"/>
          <w:szCs w:val="28"/>
          <w:lang w:eastAsia="x-none"/>
        </w:rPr>
      </w:pPr>
      <w:r w:rsidRPr="00543DAA">
        <w:rPr>
          <w:rFonts w:ascii="Times New Roman" w:eastAsia="Times New Roman" w:hAnsi="Times New Roman" w:cs="Times New Roman"/>
          <w:sz w:val="28"/>
          <w:szCs w:val="28"/>
          <w:lang w:eastAsia="x-none"/>
        </w:rPr>
        <w:t xml:space="preserve">1.2. </w:t>
      </w:r>
      <w:r w:rsidRPr="00543DAA">
        <w:rPr>
          <w:rFonts w:ascii="Times New Roman" w:eastAsia="Times New Roman" w:hAnsi="Times New Roman" w:cs="Times New Roman"/>
          <w:sz w:val="28"/>
          <w:szCs w:val="28"/>
          <w:lang w:val="x-none" w:eastAsia="x-none"/>
        </w:rPr>
        <w:t>Заявителем</w:t>
      </w:r>
      <w:r w:rsidRPr="00543DAA">
        <w:rPr>
          <w:rFonts w:ascii="Times New Roman" w:eastAsia="Times New Roman" w:hAnsi="Times New Roman" w:cs="Times New Roman"/>
          <w:sz w:val="28"/>
          <w:szCs w:val="28"/>
          <w:lang w:eastAsia="x-none"/>
        </w:rPr>
        <w:t xml:space="preserve">, имеющим право на получение </w:t>
      </w:r>
      <w:r w:rsidRPr="00543DAA">
        <w:rPr>
          <w:rFonts w:ascii="Times New Roman" w:eastAsia="Times New Roman" w:hAnsi="Times New Roman" w:cs="Times New Roman"/>
          <w:sz w:val="28"/>
          <w:szCs w:val="28"/>
          <w:lang w:val="x-none" w:eastAsia="x-none"/>
        </w:rPr>
        <w:t>муниципальной услуги</w:t>
      </w:r>
      <w:r w:rsidRPr="00543DAA">
        <w:rPr>
          <w:rFonts w:ascii="Times New Roman" w:eastAsia="Times New Roman" w:hAnsi="Times New Roman" w:cs="Times New Roman"/>
          <w:sz w:val="28"/>
          <w:szCs w:val="28"/>
          <w:lang w:eastAsia="x-none"/>
        </w:rPr>
        <w:t>,</w:t>
      </w:r>
      <w:r w:rsidRPr="00543DAA">
        <w:rPr>
          <w:rFonts w:ascii="Times New Roman" w:eastAsia="Times New Roman" w:hAnsi="Times New Roman" w:cs="Times New Roman"/>
          <w:sz w:val="28"/>
          <w:szCs w:val="28"/>
          <w:lang w:val="x-none" w:eastAsia="x-none"/>
        </w:rPr>
        <w:t xml:space="preserve"> </w:t>
      </w:r>
      <w:r w:rsidRPr="00543DAA">
        <w:rPr>
          <w:rFonts w:ascii="Times New Roman" w:eastAsia="Times New Roman" w:hAnsi="Times New Roman" w:cs="Times New Roman"/>
          <w:sz w:val="28"/>
          <w:szCs w:val="28"/>
          <w:lang w:eastAsia="x-none"/>
        </w:rPr>
        <w:t>является:</w:t>
      </w:r>
    </w:p>
    <w:p w:rsidR="00624297" w:rsidRPr="005A563E" w:rsidRDefault="00624297" w:rsidP="00624297">
      <w:pPr>
        <w:spacing w:after="0" w:line="240" w:lineRule="auto"/>
        <w:ind w:firstLine="709"/>
        <w:jc w:val="both"/>
        <w:rPr>
          <w:rFonts w:ascii="Times New Roman" w:eastAsia="Times New Roman" w:hAnsi="Times New Roman" w:cs="Times New Roman"/>
          <w:sz w:val="28"/>
          <w:szCs w:val="28"/>
          <w:lang w:eastAsia="x-none"/>
        </w:rPr>
      </w:pPr>
      <w:r w:rsidRPr="00543DAA">
        <w:rPr>
          <w:rFonts w:ascii="Times New Roman" w:eastAsia="Times New Roman" w:hAnsi="Times New Roman" w:cs="Times New Roman"/>
          <w:sz w:val="28"/>
          <w:szCs w:val="28"/>
          <w:lang w:eastAsia="x-none"/>
        </w:rPr>
        <w:t>молодая семья</w:t>
      </w:r>
      <w:r w:rsidRPr="00543DAA">
        <w:rPr>
          <w:rFonts w:ascii="Times New Roman" w:eastAsia="Times New Roman" w:hAnsi="Times New Roman" w:cs="Times New Roman"/>
          <w:sz w:val="28"/>
          <w:szCs w:val="28"/>
          <w:lang w:val="x-none" w:eastAsia="x-none"/>
        </w:rPr>
        <w:t>, и</w:t>
      </w:r>
      <w:r w:rsidRPr="00543DAA">
        <w:rPr>
          <w:rFonts w:ascii="Times New Roman" w:eastAsia="Times New Roman" w:hAnsi="Times New Roman" w:cs="Times New Roman"/>
          <w:sz w:val="28"/>
          <w:szCs w:val="28"/>
          <w:lang w:eastAsia="x-none"/>
        </w:rPr>
        <w:t xml:space="preserve">зъявившая желание участвовать в </w:t>
      </w:r>
      <w:r w:rsidRPr="00543DAA">
        <w:rPr>
          <w:rFonts w:ascii="Times New Roman" w:eastAsia="Times New Roman" w:hAnsi="Times New Roman" w:cs="Times New Roman"/>
          <w:sz w:val="28"/>
          <w:szCs w:val="28"/>
          <w:lang w:val="x-none" w:eastAsia="x-none"/>
        </w:rPr>
        <w:t>мероприяти</w:t>
      </w:r>
      <w:r w:rsidRPr="00543DAA">
        <w:rPr>
          <w:rFonts w:ascii="Times New Roman" w:eastAsia="Times New Roman" w:hAnsi="Times New Roman" w:cs="Times New Roman"/>
          <w:sz w:val="28"/>
          <w:szCs w:val="28"/>
          <w:lang w:eastAsia="x-none"/>
        </w:rPr>
        <w:t>и</w:t>
      </w:r>
      <w:r w:rsidRPr="00543DAA">
        <w:rPr>
          <w:rFonts w:ascii="Times New Roman" w:eastAsia="Times New Roman" w:hAnsi="Times New Roman" w:cs="Times New Roman"/>
          <w:sz w:val="28"/>
          <w:szCs w:val="28"/>
          <w:lang w:val="x-none" w:eastAsia="x-none"/>
        </w:rPr>
        <w:t xml:space="preserve"> по обеспечению жильем молодых семей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Pr="00543DAA">
        <w:rPr>
          <w:rFonts w:ascii="Times New Roman" w:eastAsia="Times New Roman" w:hAnsi="Times New Roman" w:cs="Times New Roman"/>
          <w:sz w:val="28"/>
          <w:szCs w:val="28"/>
          <w:lang w:eastAsia="x-none"/>
        </w:rPr>
        <w:t xml:space="preserve">, утвержденной постановлением Правительства Российской Федерации от 30.12.2017 № </w:t>
      </w:r>
      <w:r w:rsidRPr="005A563E">
        <w:rPr>
          <w:rFonts w:ascii="Times New Roman" w:eastAsia="Times New Roman" w:hAnsi="Times New Roman" w:cs="Times New Roman"/>
          <w:sz w:val="28"/>
          <w:szCs w:val="28"/>
          <w:lang w:eastAsia="x-none"/>
        </w:rPr>
        <w:t>1710 (далее – Мероприятие)</w:t>
      </w:r>
      <w:r w:rsidRPr="005A563E">
        <w:rPr>
          <w:rFonts w:ascii="Times New Roman" w:eastAsia="Times New Roman" w:hAnsi="Times New Roman" w:cs="Times New Roman"/>
          <w:sz w:val="28"/>
          <w:szCs w:val="28"/>
          <w:lang w:val="x-none" w:eastAsia="x-none"/>
        </w:rPr>
        <w:t>.</w:t>
      </w:r>
    </w:p>
    <w:p w:rsidR="00624297" w:rsidRPr="005A563E" w:rsidRDefault="00624297" w:rsidP="00624297">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A563E">
        <w:rPr>
          <w:rFonts w:ascii="Times New Roman" w:eastAsia="Times New Roman" w:hAnsi="Times New Roman" w:cs="Times New Roman"/>
          <w:sz w:val="28"/>
          <w:szCs w:val="28"/>
          <w:lang w:eastAsia="x-none"/>
        </w:rPr>
        <w:t>Участником Мероприятия может быть молодая семья, в том числе молодая семья, имеющая одного ребенка и более, где один из супругов не является гражданином Российской Федерации, а также неполная молодая семья, состоящая из одного молодого родителя, являющегося гражданином Российской Федерации, и одного ребенка и более, соответствующие следующим требованиям:</w:t>
      </w:r>
    </w:p>
    <w:p w:rsidR="00624297" w:rsidRPr="005A563E" w:rsidRDefault="00624297" w:rsidP="00624297">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A563E">
        <w:rPr>
          <w:rFonts w:ascii="Times New Roman" w:eastAsia="Times New Roman" w:hAnsi="Times New Roman" w:cs="Times New Roman"/>
          <w:sz w:val="28"/>
          <w:szCs w:val="28"/>
          <w:lang w:eastAsia="x-none"/>
        </w:rPr>
        <w:t>а) возраст каждого из супругов либо одного родителя в неполной семье на день принятия высшим исполнительным органом субъекта Российской Федерации решения о включении молодой семьи - участницы Мероприятия в список претендентов на получение социальной выплаты в планируемом году не превышает 35 лет;</w:t>
      </w:r>
    </w:p>
    <w:p w:rsidR="00624297" w:rsidRPr="005A563E" w:rsidRDefault="00624297" w:rsidP="00624297">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A563E">
        <w:rPr>
          <w:rFonts w:ascii="Times New Roman" w:eastAsia="Times New Roman" w:hAnsi="Times New Roman" w:cs="Times New Roman"/>
          <w:sz w:val="28"/>
          <w:szCs w:val="28"/>
          <w:lang w:eastAsia="x-none"/>
        </w:rPr>
        <w:t xml:space="preserve">б) молодая семья признана нуждающейся в жилом помещении в соответствии с пунктом 7 Правил предоставления молодым семьям социальных выплат на приобретение (строительство) жилья и их использования, утвержденных постановлением Правительства Российской Федерации от 17.12.2010 № 1050          </w:t>
      </w:r>
      <w:proofErr w:type="gramStart"/>
      <w:r w:rsidRPr="005A563E">
        <w:rPr>
          <w:rFonts w:ascii="Times New Roman" w:eastAsia="Times New Roman" w:hAnsi="Times New Roman" w:cs="Times New Roman"/>
          <w:sz w:val="28"/>
          <w:szCs w:val="28"/>
          <w:lang w:eastAsia="x-none"/>
        </w:rPr>
        <w:t xml:space="preserve">   (</w:t>
      </w:r>
      <w:proofErr w:type="gramEnd"/>
      <w:r w:rsidRPr="005A563E">
        <w:rPr>
          <w:rFonts w:ascii="Times New Roman" w:eastAsia="Times New Roman" w:hAnsi="Times New Roman" w:cs="Times New Roman"/>
          <w:sz w:val="28"/>
          <w:szCs w:val="28"/>
          <w:lang w:eastAsia="x-none"/>
        </w:rPr>
        <w:t>далее – Правила);</w:t>
      </w:r>
    </w:p>
    <w:p w:rsidR="00624297" w:rsidRPr="005A563E" w:rsidRDefault="00624297" w:rsidP="00624297">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A563E">
        <w:rPr>
          <w:rFonts w:ascii="Times New Roman" w:eastAsia="Times New Roman" w:hAnsi="Times New Roman" w:cs="Times New Roman"/>
          <w:sz w:val="28"/>
          <w:szCs w:val="28"/>
          <w:lang w:eastAsia="x-none"/>
        </w:rPr>
        <w:t>в) наличие у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p w:rsidR="00624297" w:rsidRPr="005A563E" w:rsidRDefault="00624297" w:rsidP="00624297">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A563E">
        <w:rPr>
          <w:rFonts w:ascii="Times New Roman" w:eastAsia="Times New Roman" w:hAnsi="Times New Roman" w:cs="Times New Roman"/>
          <w:sz w:val="28"/>
          <w:szCs w:val="28"/>
          <w:lang w:eastAsia="x-none"/>
        </w:rPr>
        <w:t>Молодые семьи представляют документы до 1 мая года, предшествующего планируемому году реализации Мероприятия.</w:t>
      </w:r>
    </w:p>
    <w:p w:rsidR="00624297" w:rsidRPr="005A563E" w:rsidRDefault="00624297" w:rsidP="00624297">
      <w:pPr>
        <w:spacing w:after="0" w:line="240" w:lineRule="auto"/>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Представлять интересы заявителя от имени физических лиц по вопросу о включении их в состав участников мероприятий по улучшению жилищных условий в рамках реализации жилищных программ могут лица, имеющие право в соответствии с законодательством РФ представлять интересы заявителя.</w:t>
      </w:r>
    </w:p>
    <w:p w:rsidR="005A563E" w:rsidRPr="005A563E" w:rsidRDefault="005A563E" w:rsidP="005A563E">
      <w:pPr>
        <w:widowControl w:val="0"/>
        <w:tabs>
          <w:tab w:val="left" w:pos="142"/>
          <w:tab w:val="left" w:pos="284"/>
        </w:tabs>
        <w:autoSpaceDE w:val="0"/>
        <w:autoSpaceDN w:val="0"/>
        <w:adjustRightInd w:val="0"/>
        <w:spacing w:after="0" w:line="276" w:lineRule="auto"/>
        <w:jc w:val="both"/>
        <w:outlineLvl w:val="0"/>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В гл. 2 п. 2.5.; 2.9.; 2.10.</w:t>
      </w:r>
      <w:r w:rsidR="00EB48E2" w:rsidRPr="005A563E">
        <w:rPr>
          <w:rFonts w:ascii="Times New Roman" w:eastAsia="Times New Roman" w:hAnsi="Times New Roman" w:cs="Times New Roman"/>
          <w:bCs/>
          <w:sz w:val="28"/>
          <w:szCs w:val="28"/>
          <w:lang w:eastAsia="ru-RU"/>
        </w:rPr>
        <w:t xml:space="preserve">; </w:t>
      </w:r>
    </w:p>
    <w:p w:rsidR="00EB48E2" w:rsidRPr="005A563E" w:rsidRDefault="00EB48E2" w:rsidP="005A563E">
      <w:pPr>
        <w:widowControl w:val="0"/>
        <w:tabs>
          <w:tab w:val="left" w:pos="142"/>
          <w:tab w:val="left" w:pos="284"/>
        </w:tabs>
        <w:autoSpaceDE w:val="0"/>
        <w:autoSpaceDN w:val="0"/>
        <w:adjustRightInd w:val="0"/>
        <w:spacing w:after="0" w:line="276" w:lineRule="auto"/>
        <w:jc w:val="both"/>
        <w:outlineLvl w:val="0"/>
        <w:rPr>
          <w:rFonts w:ascii="Times New Roman" w:eastAsia="Times New Roman" w:hAnsi="Times New Roman" w:cs="Times New Roman"/>
          <w:bCs/>
          <w:sz w:val="28"/>
          <w:szCs w:val="28"/>
          <w:lang w:eastAsia="ru-RU"/>
        </w:rPr>
      </w:pPr>
      <w:r w:rsidRPr="005A563E">
        <w:rPr>
          <w:rFonts w:ascii="Times New Roman" w:eastAsia="Times New Roman" w:hAnsi="Times New Roman" w:cs="Times New Roman"/>
          <w:bCs/>
          <w:sz w:val="28"/>
          <w:szCs w:val="28"/>
          <w:lang w:eastAsia="ru-RU"/>
        </w:rPr>
        <w:t xml:space="preserve">Глава </w:t>
      </w:r>
      <w:proofErr w:type="gramStart"/>
      <w:r w:rsidRPr="005A563E">
        <w:rPr>
          <w:rFonts w:ascii="Times New Roman" w:eastAsia="Times New Roman" w:hAnsi="Times New Roman" w:cs="Times New Roman"/>
          <w:bCs/>
          <w:sz w:val="28"/>
          <w:szCs w:val="28"/>
          <w:lang w:eastAsia="ru-RU"/>
        </w:rPr>
        <w:t>2  Стандарт</w:t>
      </w:r>
      <w:proofErr w:type="gramEnd"/>
      <w:r w:rsidRPr="005A563E">
        <w:rPr>
          <w:rFonts w:ascii="Times New Roman" w:eastAsia="Times New Roman" w:hAnsi="Times New Roman" w:cs="Times New Roman"/>
          <w:bCs/>
          <w:sz w:val="28"/>
          <w:szCs w:val="28"/>
          <w:lang w:eastAsia="ru-RU"/>
        </w:rPr>
        <w:t xml:space="preserve"> предоставления муниципальной услуги</w:t>
      </w:r>
    </w:p>
    <w:p w:rsidR="005A563E" w:rsidRPr="005A563E" w:rsidRDefault="005A563E" w:rsidP="005A563E">
      <w:pPr>
        <w:spacing w:after="0" w:line="240" w:lineRule="auto"/>
        <w:ind w:firstLine="709"/>
        <w:rPr>
          <w:rFonts w:ascii="Times New Roman" w:eastAsia="Times New Roman" w:hAnsi="Times New Roman" w:cs="Times New Roman"/>
          <w:sz w:val="28"/>
          <w:szCs w:val="28"/>
          <w:lang w:val="x-none" w:eastAsia="x-none"/>
        </w:rPr>
      </w:pPr>
      <w:r w:rsidRPr="005A563E">
        <w:rPr>
          <w:rFonts w:ascii="Times New Roman" w:eastAsia="Times New Roman" w:hAnsi="Times New Roman" w:cs="Times New Roman"/>
          <w:sz w:val="28"/>
          <w:szCs w:val="28"/>
          <w:lang w:val="x-none" w:eastAsia="x-none"/>
        </w:rPr>
        <w:t>2.</w:t>
      </w:r>
      <w:r w:rsidRPr="005A563E">
        <w:rPr>
          <w:rFonts w:ascii="Times New Roman" w:eastAsia="Times New Roman" w:hAnsi="Times New Roman" w:cs="Times New Roman"/>
          <w:sz w:val="28"/>
          <w:szCs w:val="28"/>
          <w:lang w:eastAsia="x-none"/>
        </w:rPr>
        <w:t>5</w:t>
      </w:r>
      <w:r w:rsidRPr="005A563E">
        <w:rPr>
          <w:rFonts w:ascii="Times New Roman" w:eastAsia="Times New Roman" w:hAnsi="Times New Roman" w:cs="Times New Roman"/>
          <w:sz w:val="28"/>
          <w:szCs w:val="28"/>
          <w:lang w:val="x-none" w:eastAsia="x-none"/>
        </w:rPr>
        <w:t>. Правовые основания для предоставления муниципальной услуги:</w:t>
      </w:r>
    </w:p>
    <w:p w:rsidR="005A563E" w:rsidRPr="005A563E" w:rsidRDefault="005A563E" w:rsidP="005A563E">
      <w:pPr>
        <w:numPr>
          <w:ilvl w:val="0"/>
          <w:numId w:val="1"/>
        </w:numPr>
        <w:spacing w:after="0" w:line="240" w:lineRule="auto"/>
        <w:ind w:left="0" w:firstLine="709"/>
        <w:jc w:val="both"/>
        <w:rPr>
          <w:rFonts w:ascii="Times New Roman" w:eastAsia="Times New Roman" w:hAnsi="Times New Roman" w:cs="Times New Roman"/>
          <w:sz w:val="28"/>
          <w:szCs w:val="28"/>
          <w:lang w:val="x-none" w:eastAsia="x-none"/>
        </w:rPr>
      </w:pPr>
      <w:r w:rsidRPr="005A563E">
        <w:rPr>
          <w:rFonts w:ascii="Times New Roman" w:eastAsia="Times New Roman" w:hAnsi="Times New Roman" w:cs="Times New Roman"/>
          <w:sz w:val="28"/>
          <w:szCs w:val="28"/>
          <w:lang w:val="x-none" w:eastAsia="x-none"/>
        </w:rPr>
        <w:t>Конституция Российской Федерации</w:t>
      </w:r>
      <w:r w:rsidRPr="005A563E">
        <w:rPr>
          <w:rFonts w:ascii="Times New Roman" w:eastAsia="Times New Roman" w:hAnsi="Times New Roman" w:cs="Times New Roman"/>
          <w:sz w:val="28"/>
          <w:szCs w:val="28"/>
          <w:lang w:eastAsia="x-none"/>
        </w:rPr>
        <w:t xml:space="preserve"> от 12.12.1993;</w:t>
      </w:r>
    </w:p>
    <w:p w:rsidR="005A563E" w:rsidRPr="005A563E" w:rsidRDefault="005A563E" w:rsidP="005A563E">
      <w:pPr>
        <w:numPr>
          <w:ilvl w:val="0"/>
          <w:numId w:val="1"/>
        </w:numPr>
        <w:autoSpaceDE w:val="0"/>
        <w:autoSpaceDN w:val="0"/>
        <w:adjustRightInd w:val="0"/>
        <w:spacing w:after="0" w:line="240" w:lineRule="auto"/>
        <w:ind w:left="0" w:firstLine="709"/>
        <w:jc w:val="both"/>
        <w:outlineLvl w:val="1"/>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 xml:space="preserve">Жилищный </w:t>
      </w:r>
      <w:hyperlink r:id="rId8" w:history="1">
        <w:r w:rsidRPr="005A563E">
          <w:rPr>
            <w:rFonts w:ascii="Times New Roman" w:eastAsia="Times New Roman" w:hAnsi="Times New Roman" w:cs="Times New Roman"/>
            <w:sz w:val="28"/>
            <w:szCs w:val="28"/>
            <w:lang w:eastAsia="ru-RU"/>
          </w:rPr>
          <w:t>кодекс</w:t>
        </w:r>
      </w:hyperlink>
      <w:r w:rsidRPr="005A563E">
        <w:rPr>
          <w:rFonts w:ascii="Times New Roman" w:eastAsia="Times New Roman" w:hAnsi="Times New Roman" w:cs="Times New Roman"/>
          <w:sz w:val="28"/>
          <w:szCs w:val="28"/>
          <w:lang w:eastAsia="ru-RU"/>
        </w:rPr>
        <w:t xml:space="preserve"> Российской Федерации от 29.12.2004 № 188-ФЗ;</w:t>
      </w:r>
    </w:p>
    <w:p w:rsidR="005A563E" w:rsidRPr="005A563E" w:rsidRDefault="005A563E" w:rsidP="005A563E">
      <w:pPr>
        <w:numPr>
          <w:ilvl w:val="0"/>
          <w:numId w:val="1"/>
        </w:numPr>
        <w:autoSpaceDE w:val="0"/>
        <w:autoSpaceDN w:val="0"/>
        <w:adjustRightInd w:val="0"/>
        <w:spacing w:after="0" w:line="240" w:lineRule="auto"/>
        <w:ind w:left="0" w:firstLine="709"/>
        <w:jc w:val="both"/>
        <w:outlineLvl w:val="1"/>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Федеральный закон от 06.10.2003 № 131-ФЗ «Об общих принципах организации местного самоуправления в Российской Федерации»;</w:t>
      </w:r>
    </w:p>
    <w:p w:rsidR="005A563E" w:rsidRPr="005A563E" w:rsidRDefault="005A563E" w:rsidP="005A563E">
      <w:pPr>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Постановление Правительства Ленинградской области от 14.11.2013</w:t>
      </w:r>
      <w:r w:rsidRPr="005A563E">
        <w:rPr>
          <w:rFonts w:ascii="Times New Roman" w:eastAsia="Times New Roman" w:hAnsi="Times New Roman" w:cs="Times New Roman"/>
          <w:sz w:val="28"/>
          <w:szCs w:val="28"/>
          <w:lang w:eastAsia="ru-RU"/>
        </w:rPr>
        <w:br/>
        <w:t>№ 407 «Об утверждении государственной программы Ленинградской области «Формирование городской среды и обеспечение качественным жильем граждан»;</w:t>
      </w:r>
    </w:p>
    <w:p w:rsidR="005A563E" w:rsidRPr="005A563E" w:rsidRDefault="005A563E" w:rsidP="005A563E">
      <w:pPr>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lastRenderedPageBreak/>
        <w:t>Постановление Правительства РФ от 17.12.2010 № 1050 «О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5A563E" w:rsidRPr="005A563E" w:rsidRDefault="005A563E" w:rsidP="005A563E">
      <w:pPr>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Приказ комитета по строительству Ленинградской области от 06.07.2023 № 7 «Об утверждении положения о порядке предоставления молодым семьям, нуждающимся в улучшении жилищных условий, социальных выплат на приобретение (строительство) жилья и их использования».</w:t>
      </w:r>
    </w:p>
    <w:p w:rsidR="005A563E" w:rsidRPr="005A563E" w:rsidRDefault="005A563E" w:rsidP="005A563E">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5A563E" w:rsidRPr="005A563E" w:rsidRDefault="005A563E" w:rsidP="005A563E">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 xml:space="preserve">2.9. Исчерпывающий перечень оснований для отказа в приеме документов, необходимых для предоставления муниципальной услуги. </w:t>
      </w:r>
    </w:p>
    <w:p w:rsidR="005A563E" w:rsidRPr="005A563E" w:rsidRDefault="005A563E" w:rsidP="005A563E">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В приеме документов, необходимых для предоставления муниципальной услуги, может быть отказано в следующих случаях:</w:t>
      </w:r>
    </w:p>
    <w:p w:rsidR="005A563E" w:rsidRPr="005A563E" w:rsidRDefault="005A563E" w:rsidP="005A563E">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а) нарушен срок подачи документов;</w:t>
      </w:r>
    </w:p>
    <w:p w:rsidR="005A563E" w:rsidRPr="005A563E" w:rsidRDefault="005A563E" w:rsidP="005A563E">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б) заявление на получение услуги оформлено не в соответствии с административным регламентом;</w:t>
      </w:r>
    </w:p>
    <w:p w:rsidR="005A563E" w:rsidRPr="005A563E" w:rsidRDefault="005A563E" w:rsidP="005A563E">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в) в заявлении имеются незаполненные разделы (пункты), подлежащие обязательному заполнению;</w:t>
      </w:r>
    </w:p>
    <w:p w:rsidR="005A563E" w:rsidRPr="005A563E" w:rsidRDefault="005A563E" w:rsidP="005A563E">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г) текст в заявлении не поддается прочтению;</w:t>
      </w:r>
    </w:p>
    <w:p w:rsidR="005A563E" w:rsidRPr="005A563E" w:rsidRDefault="005A563E" w:rsidP="005A563E">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д) заявление не подписано заявителем (подписано неуполномоченным лицом);</w:t>
      </w:r>
    </w:p>
    <w:p w:rsidR="005A563E" w:rsidRPr="005A563E" w:rsidRDefault="005A563E" w:rsidP="005A563E">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ж) заявление подано лицом, не уполномоченным на осуществление таких действий;</w:t>
      </w:r>
    </w:p>
    <w:p w:rsidR="005A563E" w:rsidRPr="005A563E" w:rsidRDefault="005A563E" w:rsidP="005A563E">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з) представленные заявителем документы не отвечают требованиям, установленным административным регламентом;</w:t>
      </w:r>
    </w:p>
    <w:p w:rsidR="005A563E" w:rsidRPr="005A563E" w:rsidRDefault="005A563E" w:rsidP="005A563E">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к) заявление с комплектом документов подписаны недействительной электронной подписью;</w:t>
      </w:r>
    </w:p>
    <w:p w:rsidR="005A563E" w:rsidRPr="005A563E" w:rsidRDefault="005A563E" w:rsidP="005A563E">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л) отсутствие права на предоставление муниципальной услуги.</w:t>
      </w:r>
    </w:p>
    <w:p w:rsidR="005A563E" w:rsidRPr="005A563E" w:rsidRDefault="005A563E" w:rsidP="005A563E">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Повторное обращение гражданина допускается после устранения причин возврата документов, но не позднее срока, установленного пунктом 1.2 настоящего административного регламента.</w:t>
      </w:r>
    </w:p>
    <w:p w:rsidR="005A563E" w:rsidRPr="005A563E" w:rsidRDefault="005A563E" w:rsidP="005A563E">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2.10. Исчерпывающий перечень оснований для отказа в предоставлении муниципальной услуги.</w:t>
      </w:r>
    </w:p>
    <w:p w:rsidR="005A563E" w:rsidRPr="005A563E" w:rsidRDefault="005A563E" w:rsidP="005A563E">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Основаниями для отказа в признании молодой семьи участницей мероприятия являются:</w:t>
      </w:r>
    </w:p>
    <w:p w:rsidR="005A563E" w:rsidRPr="005A563E" w:rsidRDefault="005A563E" w:rsidP="005A563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 xml:space="preserve">а) несоответствие молодой семьи требованиям, предусмотренным </w:t>
      </w:r>
      <w:hyperlink r:id="rId9" w:history="1">
        <w:r w:rsidRPr="005A563E">
          <w:rPr>
            <w:rFonts w:ascii="Times New Roman" w:eastAsia="Times New Roman" w:hAnsi="Times New Roman" w:cs="Times New Roman"/>
            <w:sz w:val="28"/>
            <w:szCs w:val="28"/>
            <w:lang w:eastAsia="ru-RU"/>
          </w:rPr>
          <w:t>пунктом 6</w:t>
        </w:r>
      </w:hyperlink>
      <w:r w:rsidRPr="005A563E">
        <w:rPr>
          <w:rFonts w:ascii="Times New Roman" w:eastAsia="Times New Roman" w:hAnsi="Times New Roman" w:cs="Times New Roman"/>
          <w:sz w:val="28"/>
          <w:szCs w:val="28"/>
          <w:lang w:eastAsia="ru-RU"/>
        </w:rPr>
        <w:t xml:space="preserve"> Правил (пунктом 1.2 настоящего регламента);</w:t>
      </w:r>
    </w:p>
    <w:p w:rsidR="005A563E" w:rsidRPr="005A563E" w:rsidRDefault="005A563E" w:rsidP="005A563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б) непредставление или представление не в полном объеме документов, предусмотренных пунктами 2.6.1, 2.6.2 настоящего регламента;</w:t>
      </w:r>
    </w:p>
    <w:p w:rsidR="005A563E" w:rsidRPr="005A563E" w:rsidRDefault="005A563E" w:rsidP="005A563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в) недостоверность сведений, содержащихся в представленных документах;</w:t>
      </w:r>
    </w:p>
    <w:p w:rsidR="005A563E" w:rsidRPr="005A563E" w:rsidRDefault="005A563E" w:rsidP="005A563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 xml:space="preserve">г) ранее реализованное право на улучшение жилищных условий с использованием социальной выплаты или иной формы государственной поддержки за счет средств федерального бюджета, за исключением средств (части средств) материнского (семейного) капитала, а также мер государственной поддержки семей, имеющих детей, в части погашения обязательств по ипотечным жилищным кредитам, предусмотренных Федеральным </w:t>
      </w:r>
      <w:hyperlink r:id="rId10" w:history="1">
        <w:r w:rsidRPr="005A563E">
          <w:rPr>
            <w:rFonts w:ascii="Times New Roman" w:eastAsia="Times New Roman" w:hAnsi="Times New Roman" w:cs="Times New Roman"/>
            <w:sz w:val="28"/>
            <w:szCs w:val="28"/>
            <w:lang w:eastAsia="ru-RU"/>
          </w:rPr>
          <w:t>законом</w:t>
        </w:r>
      </w:hyperlink>
      <w:r w:rsidRPr="005A563E">
        <w:rPr>
          <w:rFonts w:ascii="Times New Roman" w:eastAsia="Times New Roman" w:hAnsi="Times New Roman" w:cs="Times New Roman"/>
          <w:sz w:val="28"/>
          <w:szCs w:val="28"/>
          <w:lang w:eastAsia="ru-RU"/>
        </w:rPr>
        <w:t xml:space="preserve"> "О мерах государственной поддержки </w:t>
      </w:r>
      <w:r w:rsidRPr="005A563E">
        <w:rPr>
          <w:rFonts w:ascii="Times New Roman" w:eastAsia="Times New Roman" w:hAnsi="Times New Roman" w:cs="Times New Roman"/>
          <w:sz w:val="28"/>
          <w:szCs w:val="28"/>
          <w:lang w:eastAsia="ru-RU"/>
        </w:rPr>
        <w:lastRenderedPageBreak/>
        <w:t>семей, имеющих детей, в части погашения обязательств по ипотечным жилищным кредитам (займам) и о внесении изменений в статью 13.2 Федерального закона "Об актах гражданского состояния".</w:t>
      </w:r>
    </w:p>
    <w:p w:rsidR="00EB48E2" w:rsidRPr="005A563E" w:rsidRDefault="00EB48E2" w:rsidP="001B0093">
      <w:pPr>
        <w:widowControl w:val="0"/>
        <w:tabs>
          <w:tab w:val="left" w:pos="113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2. Настоящие Постановления вступает в силу с момента его опубликования в средствах массовой информации газете «</w:t>
      </w:r>
      <w:proofErr w:type="spellStart"/>
      <w:r w:rsidRPr="005A563E">
        <w:rPr>
          <w:rFonts w:ascii="Times New Roman" w:eastAsia="Times New Roman" w:hAnsi="Times New Roman" w:cs="Times New Roman"/>
          <w:sz w:val="28"/>
          <w:szCs w:val="28"/>
          <w:lang w:eastAsia="ru-RU"/>
        </w:rPr>
        <w:t>Волховские</w:t>
      </w:r>
      <w:proofErr w:type="spellEnd"/>
      <w:r w:rsidRPr="005A563E">
        <w:rPr>
          <w:rFonts w:ascii="Times New Roman" w:eastAsia="Times New Roman" w:hAnsi="Times New Roman" w:cs="Times New Roman"/>
          <w:sz w:val="28"/>
          <w:szCs w:val="28"/>
          <w:lang w:eastAsia="ru-RU"/>
        </w:rPr>
        <w:t xml:space="preserve"> огни» и подлежит размещению на официальном сайте администрации http://vindinostrov.ru/</w:t>
      </w:r>
    </w:p>
    <w:p w:rsidR="00EB48E2" w:rsidRPr="005A563E" w:rsidRDefault="00EB48E2" w:rsidP="00EB48E2">
      <w:pPr>
        <w:spacing w:after="0" w:line="240" w:lineRule="auto"/>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 xml:space="preserve">3.   Контроль за исполнением данного постановления оставляю за собой.  </w:t>
      </w:r>
    </w:p>
    <w:p w:rsidR="00EB48E2" w:rsidRPr="005A563E" w:rsidRDefault="00EB48E2" w:rsidP="00EB48E2">
      <w:pPr>
        <w:spacing w:after="0" w:line="240" w:lineRule="auto"/>
        <w:jc w:val="both"/>
        <w:rPr>
          <w:rFonts w:ascii="Times New Roman" w:eastAsia="Times New Roman" w:hAnsi="Times New Roman" w:cs="Times New Roman"/>
          <w:sz w:val="28"/>
          <w:szCs w:val="28"/>
          <w:lang w:eastAsia="ru-RU"/>
        </w:rPr>
      </w:pPr>
    </w:p>
    <w:p w:rsidR="00EB48E2" w:rsidRPr="005A563E" w:rsidRDefault="00EB48E2" w:rsidP="00EB48E2">
      <w:pPr>
        <w:spacing w:after="0" w:line="240" w:lineRule="auto"/>
        <w:jc w:val="both"/>
        <w:rPr>
          <w:rFonts w:ascii="Times New Roman" w:eastAsia="Times New Roman" w:hAnsi="Times New Roman" w:cs="Times New Roman"/>
          <w:sz w:val="28"/>
          <w:szCs w:val="28"/>
          <w:lang w:eastAsia="ru-RU"/>
        </w:rPr>
      </w:pPr>
    </w:p>
    <w:p w:rsidR="00EB48E2" w:rsidRPr="005A563E" w:rsidRDefault="00EB48E2" w:rsidP="00EB48E2">
      <w:pPr>
        <w:spacing w:after="0" w:line="240" w:lineRule="auto"/>
        <w:jc w:val="both"/>
        <w:rPr>
          <w:rFonts w:ascii="Times New Roman" w:eastAsia="Times New Roman" w:hAnsi="Times New Roman" w:cs="Times New Roman"/>
          <w:sz w:val="28"/>
          <w:szCs w:val="28"/>
          <w:lang w:eastAsia="ru-RU"/>
        </w:rPr>
      </w:pPr>
    </w:p>
    <w:p w:rsidR="00EB48E2" w:rsidRPr="005A563E" w:rsidRDefault="00EB48E2" w:rsidP="00EB48E2">
      <w:pPr>
        <w:spacing w:after="0" w:line="240" w:lineRule="auto"/>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 xml:space="preserve">Глава администрации                                                     Е. В. </w:t>
      </w:r>
      <w:proofErr w:type="spellStart"/>
      <w:r w:rsidRPr="005A563E">
        <w:rPr>
          <w:rFonts w:ascii="Times New Roman" w:eastAsia="Times New Roman" w:hAnsi="Times New Roman" w:cs="Times New Roman"/>
          <w:sz w:val="28"/>
          <w:szCs w:val="28"/>
          <w:lang w:eastAsia="ru-RU"/>
        </w:rPr>
        <w:t>Черемхина</w:t>
      </w:r>
      <w:proofErr w:type="spellEnd"/>
    </w:p>
    <w:p w:rsidR="00EB48E2" w:rsidRPr="005A563E" w:rsidRDefault="00EB48E2" w:rsidP="00EB48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EB48E2" w:rsidRPr="005A563E" w:rsidRDefault="00EB48E2" w:rsidP="00EB48E2">
      <w:pPr>
        <w:spacing w:after="0" w:line="240" w:lineRule="auto"/>
        <w:jc w:val="both"/>
        <w:rPr>
          <w:rFonts w:ascii="Times New Roman" w:eastAsia="Times New Roman" w:hAnsi="Times New Roman" w:cs="Times New Roman"/>
          <w:sz w:val="28"/>
          <w:szCs w:val="28"/>
          <w:lang w:eastAsia="ru-RU"/>
        </w:rPr>
      </w:pPr>
    </w:p>
    <w:p w:rsidR="00EB48E2" w:rsidRPr="005A563E" w:rsidRDefault="00EB48E2" w:rsidP="00EB48E2">
      <w:pPr>
        <w:widowControl w:val="0"/>
        <w:tabs>
          <w:tab w:val="left" w:pos="142"/>
          <w:tab w:val="left" w:pos="284"/>
        </w:tabs>
        <w:autoSpaceDE w:val="0"/>
        <w:autoSpaceDN w:val="0"/>
        <w:adjustRightInd w:val="0"/>
        <w:spacing w:after="200" w:line="276" w:lineRule="auto"/>
        <w:jc w:val="both"/>
        <w:outlineLvl w:val="0"/>
        <w:rPr>
          <w:rFonts w:ascii="Calibri" w:eastAsia="Times New Roman" w:hAnsi="Calibri" w:cs="Times New Roman"/>
          <w:sz w:val="28"/>
          <w:szCs w:val="28"/>
          <w:lang w:eastAsia="ru-RU"/>
        </w:rPr>
      </w:pPr>
    </w:p>
    <w:p w:rsidR="00EB48E2" w:rsidRPr="005A563E" w:rsidRDefault="00EB48E2" w:rsidP="00EB48E2"/>
    <w:p w:rsidR="00EB48E2" w:rsidRPr="005A563E" w:rsidRDefault="00EB48E2" w:rsidP="00EB48E2"/>
    <w:p w:rsidR="00EB48E2" w:rsidRPr="005A563E" w:rsidRDefault="00EB48E2" w:rsidP="00EB48E2"/>
    <w:p w:rsidR="00EB48E2" w:rsidRPr="005A563E" w:rsidRDefault="00EB48E2" w:rsidP="00EB48E2"/>
    <w:p w:rsidR="00EB48E2" w:rsidRPr="005A563E" w:rsidRDefault="00EB48E2" w:rsidP="00EB48E2"/>
    <w:p w:rsidR="00EB48E2" w:rsidRPr="005A563E" w:rsidRDefault="00EB48E2" w:rsidP="00EB48E2"/>
    <w:p w:rsidR="00EB48E2" w:rsidRPr="005A563E" w:rsidRDefault="00EB48E2" w:rsidP="00EB48E2"/>
    <w:p w:rsidR="00EB48E2" w:rsidRPr="005A563E" w:rsidRDefault="00EB48E2" w:rsidP="00EB48E2"/>
    <w:p w:rsidR="00EB48E2" w:rsidRPr="005A563E" w:rsidRDefault="00EB48E2" w:rsidP="00EB48E2"/>
    <w:p w:rsidR="00EB48E2" w:rsidRPr="005A563E" w:rsidRDefault="00EB48E2" w:rsidP="00EB48E2"/>
    <w:p w:rsidR="00EB48E2" w:rsidRPr="005A563E" w:rsidRDefault="00EB48E2" w:rsidP="00EB48E2"/>
    <w:p w:rsidR="00EB48E2" w:rsidRPr="005A563E" w:rsidRDefault="00EB48E2" w:rsidP="00EB48E2">
      <w:pPr>
        <w:widowControl w:val="0"/>
        <w:autoSpaceDE w:val="0"/>
        <w:autoSpaceDN w:val="0"/>
        <w:spacing w:after="0" w:line="240" w:lineRule="auto"/>
        <w:jc w:val="both"/>
      </w:pPr>
    </w:p>
    <w:p w:rsidR="00EB48E2" w:rsidRPr="005A563E" w:rsidRDefault="00EB48E2" w:rsidP="00EB48E2">
      <w:pPr>
        <w:widowControl w:val="0"/>
        <w:autoSpaceDE w:val="0"/>
        <w:autoSpaceDN w:val="0"/>
        <w:spacing w:after="0" w:line="240" w:lineRule="auto"/>
        <w:jc w:val="both"/>
      </w:pPr>
    </w:p>
    <w:p w:rsidR="00EB48E2" w:rsidRPr="005A563E" w:rsidRDefault="00EB48E2" w:rsidP="00EB48E2">
      <w:pPr>
        <w:widowControl w:val="0"/>
        <w:autoSpaceDE w:val="0"/>
        <w:autoSpaceDN w:val="0"/>
        <w:spacing w:after="0" w:line="240" w:lineRule="auto"/>
        <w:jc w:val="both"/>
      </w:pPr>
    </w:p>
    <w:p w:rsidR="00EB48E2" w:rsidRPr="005A563E" w:rsidRDefault="00EB48E2" w:rsidP="00EB48E2">
      <w:pPr>
        <w:widowControl w:val="0"/>
        <w:autoSpaceDE w:val="0"/>
        <w:autoSpaceDN w:val="0"/>
        <w:spacing w:after="0" w:line="240" w:lineRule="auto"/>
        <w:jc w:val="both"/>
      </w:pPr>
    </w:p>
    <w:p w:rsidR="00EB48E2" w:rsidRPr="005A563E" w:rsidRDefault="00EB48E2" w:rsidP="00EB48E2">
      <w:pPr>
        <w:widowControl w:val="0"/>
        <w:autoSpaceDE w:val="0"/>
        <w:autoSpaceDN w:val="0"/>
        <w:spacing w:after="0" w:line="240" w:lineRule="auto"/>
        <w:jc w:val="both"/>
      </w:pPr>
    </w:p>
    <w:p w:rsidR="00EB48E2" w:rsidRPr="005A563E" w:rsidRDefault="00EB48E2" w:rsidP="00EB48E2">
      <w:pPr>
        <w:widowControl w:val="0"/>
        <w:autoSpaceDE w:val="0"/>
        <w:autoSpaceDN w:val="0"/>
        <w:spacing w:after="0" w:line="240" w:lineRule="auto"/>
        <w:jc w:val="both"/>
      </w:pPr>
    </w:p>
    <w:p w:rsidR="00EB48E2" w:rsidRPr="005A563E" w:rsidRDefault="00EB48E2" w:rsidP="00EB48E2">
      <w:pPr>
        <w:widowControl w:val="0"/>
        <w:autoSpaceDE w:val="0"/>
        <w:autoSpaceDN w:val="0"/>
        <w:spacing w:after="0" w:line="240" w:lineRule="auto"/>
        <w:jc w:val="both"/>
      </w:pPr>
      <w:r w:rsidRPr="005A563E">
        <w:t xml:space="preserve">                                                                                                                                                                                                          </w:t>
      </w:r>
    </w:p>
    <w:p w:rsidR="001B0093" w:rsidRPr="005A563E" w:rsidRDefault="00EB48E2" w:rsidP="00EB48E2">
      <w:pPr>
        <w:widowControl w:val="0"/>
        <w:autoSpaceDE w:val="0"/>
        <w:autoSpaceDN w:val="0"/>
        <w:spacing w:after="0" w:line="240" w:lineRule="auto"/>
        <w:jc w:val="both"/>
      </w:pPr>
      <w:r w:rsidRPr="005A563E">
        <w:t xml:space="preserve">                                                                                                                                                             </w:t>
      </w:r>
    </w:p>
    <w:p w:rsidR="001B0093" w:rsidRPr="005A563E" w:rsidRDefault="001B0093" w:rsidP="00EB48E2">
      <w:pPr>
        <w:widowControl w:val="0"/>
        <w:autoSpaceDE w:val="0"/>
        <w:autoSpaceDN w:val="0"/>
        <w:spacing w:after="0" w:line="240" w:lineRule="auto"/>
        <w:jc w:val="both"/>
      </w:pPr>
    </w:p>
    <w:p w:rsidR="001B0093" w:rsidRPr="005A563E" w:rsidRDefault="001B0093" w:rsidP="00EB48E2">
      <w:pPr>
        <w:widowControl w:val="0"/>
        <w:autoSpaceDE w:val="0"/>
        <w:autoSpaceDN w:val="0"/>
        <w:spacing w:after="0" w:line="240" w:lineRule="auto"/>
        <w:jc w:val="both"/>
      </w:pPr>
    </w:p>
    <w:p w:rsidR="001B0093" w:rsidRPr="005A563E" w:rsidRDefault="001B0093" w:rsidP="00EB48E2">
      <w:pPr>
        <w:widowControl w:val="0"/>
        <w:autoSpaceDE w:val="0"/>
        <w:autoSpaceDN w:val="0"/>
        <w:spacing w:after="0" w:line="240" w:lineRule="auto"/>
        <w:jc w:val="both"/>
      </w:pPr>
    </w:p>
    <w:p w:rsidR="001B0093" w:rsidRPr="005A563E" w:rsidRDefault="001B0093" w:rsidP="00EB48E2">
      <w:pPr>
        <w:widowControl w:val="0"/>
        <w:autoSpaceDE w:val="0"/>
        <w:autoSpaceDN w:val="0"/>
        <w:spacing w:after="0" w:line="240" w:lineRule="auto"/>
        <w:jc w:val="both"/>
      </w:pPr>
    </w:p>
    <w:p w:rsidR="001B0093" w:rsidRDefault="001B0093" w:rsidP="00EB48E2">
      <w:pPr>
        <w:widowControl w:val="0"/>
        <w:autoSpaceDE w:val="0"/>
        <w:autoSpaceDN w:val="0"/>
        <w:spacing w:after="0" w:line="240" w:lineRule="auto"/>
        <w:jc w:val="both"/>
      </w:pPr>
    </w:p>
    <w:p w:rsidR="005A563E" w:rsidRPr="005A563E" w:rsidRDefault="005A563E" w:rsidP="00EB48E2">
      <w:pPr>
        <w:widowControl w:val="0"/>
        <w:autoSpaceDE w:val="0"/>
        <w:autoSpaceDN w:val="0"/>
        <w:spacing w:after="0" w:line="240" w:lineRule="auto"/>
        <w:jc w:val="both"/>
      </w:pPr>
    </w:p>
    <w:p w:rsidR="001B0093" w:rsidRDefault="001B0093" w:rsidP="00EB48E2">
      <w:pPr>
        <w:widowControl w:val="0"/>
        <w:autoSpaceDE w:val="0"/>
        <w:autoSpaceDN w:val="0"/>
        <w:spacing w:after="0" w:line="240" w:lineRule="auto"/>
        <w:jc w:val="both"/>
      </w:pPr>
    </w:p>
    <w:p w:rsidR="007173B2" w:rsidRDefault="007173B2" w:rsidP="00EB48E2">
      <w:pPr>
        <w:widowControl w:val="0"/>
        <w:autoSpaceDE w:val="0"/>
        <w:autoSpaceDN w:val="0"/>
        <w:spacing w:after="0" w:line="240" w:lineRule="auto"/>
        <w:jc w:val="both"/>
      </w:pPr>
    </w:p>
    <w:p w:rsidR="007173B2" w:rsidRDefault="007173B2" w:rsidP="00EB48E2">
      <w:pPr>
        <w:widowControl w:val="0"/>
        <w:autoSpaceDE w:val="0"/>
        <w:autoSpaceDN w:val="0"/>
        <w:spacing w:after="0" w:line="240" w:lineRule="auto"/>
        <w:jc w:val="both"/>
      </w:pPr>
    </w:p>
    <w:p w:rsidR="007173B2" w:rsidRPr="005A563E" w:rsidRDefault="007173B2" w:rsidP="00EB48E2">
      <w:pPr>
        <w:widowControl w:val="0"/>
        <w:autoSpaceDE w:val="0"/>
        <w:autoSpaceDN w:val="0"/>
        <w:spacing w:after="0" w:line="240" w:lineRule="auto"/>
        <w:jc w:val="both"/>
      </w:pPr>
    </w:p>
    <w:p w:rsidR="00EB48E2" w:rsidRPr="005A563E" w:rsidRDefault="001B0093" w:rsidP="00EB48E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A563E">
        <w:lastRenderedPageBreak/>
        <w:t xml:space="preserve">                                                                                                                                                                              </w:t>
      </w:r>
      <w:r w:rsidR="00EB48E2" w:rsidRPr="005A563E">
        <w:rPr>
          <w:rFonts w:ascii="Times New Roman" w:eastAsia="Times New Roman" w:hAnsi="Times New Roman" w:cs="Times New Roman"/>
          <w:sz w:val="24"/>
          <w:szCs w:val="24"/>
          <w:lang w:eastAsia="ru-RU"/>
        </w:rPr>
        <w:t>УТВЕРЖДЁН:</w:t>
      </w:r>
    </w:p>
    <w:p w:rsidR="00EB48E2" w:rsidRPr="005A563E" w:rsidRDefault="00EB48E2" w:rsidP="00EB48E2">
      <w:pPr>
        <w:spacing w:after="0" w:line="240" w:lineRule="auto"/>
        <w:ind w:left="-720"/>
        <w:jc w:val="right"/>
        <w:rPr>
          <w:rFonts w:ascii="Times New Roman" w:eastAsia="Times New Roman" w:hAnsi="Times New Roman" w:cs="Times New Roman"/>
          <w:sz w:val="24"/>
          <w:szCs w:val="24"/>
          <w:lang w:eastAsia="ru-RU"/>
        </w:rPr>
      </w:pPr>
      <w:r w:rsidRPr="005A563E">
        <w:rPr>
          <w:rFonts w:ascii="Times New Roman" w:eastAsia="Times New Roman" w:hAnsi="Times New Roman" w:cs="Times New Roman"/>
          <w:sz w:val="24"/>
          <w:szCs w:val="24"/>
          <w:lang w:eastAsia="ru-RU"/>
        </w:rPr>
        <w:t>постановлением администрации МО</w:t>
      </w:r>
    </w:p>
    <w:p w:rsidR="00EB48E2" w:rsidRPr="005A563E" w:rsidRDefault="00EB48E2" w:rsidP="00EB48E2">
      <w:pPr>
        <w:spacing w:after="0" w:line="240" w:lineRule="auto"/>
        <w:ind w:left="-720"/>
        <w:jc w:val="right"/>
        <w:rPr>
          <w:rFonts w:ascii="Times New Roman" w:eastAsia="Times New Roman" w:hAnsi="Times New Roman" w:cs="Times New Roman"/>
          <w:sz w:val="24"/>
          <w:szCs w:val="24"/>
          <w:lang w:eastAsia="ru-RU"/>
        </w:rPr>
      </w:pPr>
      <w:proofErr w:type="spellStart"/>
      <w:r w:rsidRPr="005A563E">
        <w:rPr>
          <w:rFonts w:ascii="Times New Roman" w:eastAsia="Times New Roman" w:hAnsi="Times New Roman" w:cs="Times New Roman"/>
          <w:sz w:val="24"/>
          <w:szCs w:val="24"/>
          <w:lang w:eastAsia="ru-RU"/>
        </w:rPr>
        <w:t>Вындиноостровское</w:t>
      </w:r>
      <w:proofErr w:type="spellEnd"/>
      <w:r w:rsidRPr="005A563E">
        <w:rPr>
          <w:rFonts w:ascii="Times New Roman" w:eastAsia="Times New Roman" w:hAnsi="Times New Roman" w:cs="Times New Roman"/>
          <w:sz w:val="24"/>
          <w:szCs w:val="24"/>
          <w:lang w:eastAsia="ru-RU"/>
        </w:rPr>
        <w:t xml:space="preserve"> сельское поселение</w:t>
      </w:r>
    </w:p>
    <w:p w:rsidR="00EB48E2" w:rsidRPr="005A563E" w:rsidRDefault="00EB48E2" w:rsidP="00EB48E2">
      <w:pPr>
        <w:spacing w:after="0" w:line="240" w:lineRule="auto"/>
        <w:ind w:left="-720"/>
        <w:jc w:val="right"/>
        <w:rPr>
          <w:rFonts w:ascii="Times New Roman" w:eastAsia="Times New Roman" w:hAnsi="Times New Roman" w:cs="Times New Roman"/>
          <w:sz w:val="24"/>
          <w:szCs w:val="24"/>
          <w:lang w:eastAsia="ru-RU"/>
        </w:rPr>
      </w:pPr>
      <w:r w:rsidRPr="005A563E">
        <w:rPr>
          <w:rFonts w:ascii="Times New Roman" w:eastAsia="Times New Roman" w:hAnsi="Times New Roman" w:cs="Times New Roman"/>
          <w:sz w:val="24"/>
          <w:szCs w:val="24"/>
          <w:lang w:eastAsia="ru-RU"/>
        </w:rPr>
        <w:t>от «18» января 2017 г. №8</w:t>
      </w:r>
    </w:p>
    <w:p w:rsidR="00EB48E2" w:rsidRPr="005A563E" w:rsidRDefault="00EB48E2" w:rsidP="00EB48E2">
      <w:pPr>
        <w:spacing w:after="0" w:line="240" w:lineRule="auto"/>
        <w:ind w:left="-720"/>
        <w:jc w:val="right"/>
        <w:rPr>
          <w:rFonts w:ascii="Times New Roman" w:eastAsia="Times New Roman" w:hAnsi="Times New Roman" w:cs="Times New Roman"/>
          <w:sz w:val="24"/>
          <w:szCs w:val="24"/>
          <w:lang w:eastAsia="ru-RU"/>
        </w:rPr>
      </w:pPr>
      <w:r w:rsidRPr="005A563E">
        <w:rPr>
          <w:rFonts w:ascii="Times New Roman" w:eastAsia="Times New Roman" w:hAnsi="Times New Roman" w:cs="Times New Roman"/>
          <w:sz w:val="24"/>
          <w:szCs w:val="24"/>
          <w:lang w:eastAsia="ru-RU"/>
        </w:rPr>
        <w:t xml:space="preserve"> (с изменениями от 15.08.2022г.№128;</w:t>
      </w:r>
    </w:p>
    <w:p w:rsidR="00EB48E2" w:rsidRPr="005A563E" w:rsidRDefault="00543DAA" w:rsidP="00EB48E2">
      <w:pPr>
        <w:spacing w:after="0" w:line="240" w:lineRule="auto"/>
        <w:ind w:left="-720"/>
        <w:jc w:val="right"/>
        <w:rPr>
          <w:rFonts w:ascii="Times New Roman" w:eastAsia="Times New Roman" w:hAnsi="Times New Roman" w:cs="Times New Roman"/>
          <w:sz w:val="24"/>
          <w:szCs w:val="24"/>
          <w:lang w:eastAsia="ru-RU"/>
        </w:rPr>
      </w:pPr>
      <w:r w:rsidRPr="005A563E">
        <w:rPr>
          <w:rFonts w:ascii="Times New Roman" w:eastAsia="Times New Roman" w:hAnsi="Times New Roman" w:cs="Times New Roman"/>
          <w:sz w:val="24"/>
          <w:szCs w:val="24"/>
          <w:lang w:eastAsia="ru-RU"/>
        </w:rPr>
        <w:t>от 26</w:t>
      </w:r>
      <w:r w:rsidR="00EB48E2" w:rsidRPr="005A563E">
        <w:rPr>
          <w:rFonts w:ascii="Times New Roman" w:eastAsia="Times New Roman" w:hAnsi="Times New Roman" w:cs="Times New Roman"/>
          <w:sz w:val="24"/>
          <w:szCs w:val="24"/>
          <w:lang w:eastAsia="ru-RU"/>
        </w:rPr>
        <w:t>.05.2023 №</w:t>
      </w:r>
      <w:r w:rsidRPr="005A563E">
        <w:rPr>
          <w:rFonts w:ascii="Times New Roman" w:eastAsia="Times New Roman" w:hAnsi="Times New Roman" w:cs="Times New Roman"/>
          <w:sz w:val="24"/>
          <w:szCs w:val="24"/>
          <w:lang w:eastAsia="ru-RU"/>
        </w:rPr>
        <w:t xml:space="preserve">80; от </w:t>
      </w:r>
      <w:r w:rsidR="007173B2">
        <w:rPr>
          <w:rFonts w:ascii="Times New Roman" w:eastAsia="Times New Roman" w:hAnsi="Times New Roman" w:cs="Times New Roman"/>
          <w:sz w:val="24"/>
          <w:szCs w:val="24"/>
          <w:lang w:eastAsia="ru-RU"/>
        </w:rPr>
        <w:t>30</w:t>
      </w:r>
      <w:r w:rsidRPr="005A563E">
        <w:rPr>
          <w:rFonts w:ascii="Times New Roman" w:eastAsia="Times New Roman" w:hAnsi="Times New Roman" w:cs="Times New Roman"/>
          <w:sz w:val="24"/>
          <w:szCs w:val="24"/>
          <w:lang w:eastAsia="ru-RU"/>
        </w:rPr>
        <w:t>.01.2024 №</w:t>
      </w:r>
      <w:r w:rsidR="007173B2">
        <w:rPr>
          <w:rFonts w:ascii="Times New Roman" w:eastAsia="Times New Roman" w:hAnsi="Times New Roman" w:cs="Times New Roman"/>
          <w:sz w:val="24"/>
          <w:szCs w:val="24"/>
          <w:lang w:eastAsia="ru-RU"/>
        </w:rPr>
        <w:t>17</w:t>
      </w:r>
      <w:r w:rsidR="00EB48E2" w:rsidRPr="005A563E">
        <w:rPr>
          <w:rFonts w:ascii="Times New Roman" w:eastAsia="Times New Roman" w:hAnsi="Times New Roman" w:cs="Times New Roman"/>
          <w:sz w:val="24"/>
          <w:szCs w:val="24"/>
          <w:lang w:eastAsia="ru-RU"/>
        </w:rPr>
        <w:t>)</w:t>
      </w:r>
    </w:p>
    <w:p w:rsidR="00EB48E2" w:rsidRPr="005A563E" w:rsidRDefault="00EB48E2" w:rsidP="00EB48E2">
      <w:pPr>
        <w:spacing w:after="0" w:line="240" w:lineRule="auto"/>
        <w:ind w:left="-720"/>
        <w:jc w:val="center"/>
        <w:rPr>
          <w:rFonts w:ascii="Times New Roman" w:eastAsia="Times New Roman" w:hAnsi="Times New Roman" w:cs="Times New Roman"/>
          <w:sz w:val="24"/>
          <w:szCs w:val="24"/>
          <w:lang w:eastAsia="ru-RU"/>
        </w:rPr>
      </w:pPr>
      <w:r w:rsidRPr="005A563E">
        <w:rPr>
          <w:rFonts w:ascii="Times New Roman" w:eastAsia="Times New Roman" w:hAnsi="Times New Roman" w:cs="Times New Roman"/>
          <w:sz w:val="24"/>
          <w:szCs w:val="24"/>
          <w:lang w:eastAsia="ru-RU"/>
        </w:rPr>
        <w:t xml:space="preserve">                                         </w:t>
      </w:r>
    </w:p>
    <w:p w:rsidR="00EB48E2" w:rsidRPr="005A563E" w:rsidRDefault="00EB48E2" w:rsidP="00EB48E2">
      <w:pPr>
        <w:spacing w:after="0" w:line="240" w:lineRule="auto"/>
        <w:ind w:left="-720"/>
        <w:jc w:val="right"/>
        <w:rPr>
          <w:rFonts w:ascii="Times New Roman" w:eastAsia="Times New Roman" w:hAnsi="Times New Roman" w:cs="Times New Roman"/>
          <w:sz w:val="24"/>
          <w:szCs w:val="24"/>
          <w:lang w:eastAsia="ru-RU"/>
        </w:rPr>
      </w:pPr>
    </w:p>
    <w:p w:rsidR="00EB48E2" w:rsidRPr="005A563E" w:rsidRDefault="00EB48E2" w:rsidP="00EB48E2">
      <w:pPr>
        <w:spacing w:after="0" w:line="240" w:lineRule="auto"/>
        <w:ind w:left="-720"/>
        <w:jc w:val="both"/>
        <w:rPr>
          <w:rFonts w:ascii="Times New Roman" w:eastAsia="Times New Roman" w:hAnsi="Times New Roman" w:cs="Times New Roman"/>
          <w:sz w:val="24"/>
          <w:szCs w:val="24"/>
          <w:lang w:eastAsia="ru-RU"/>
        </w:rPr>
      </w:pPr>
    </w:p>
    <w:p w:rsidR="00EB48E2" w:rsidRPr="005A563E" w:rsidRDefault="00EB48E2" w:rsidP="00EB48E2">
      <w:pPr>
        <w:widowControl w:val="0"/>
        <w:tabs>
          <w:tab w:val="left" w:pos="142"/>
          <w:tab w:val="left" w:pos="284"/>
        </w:tabs>
        <w:autoSpaceDE w:val="0"/>
        <w:autoSpaceDN w:val="0"/>
        <w:adjustRightInd w:val="0"/>
        <w:spacing w:after="0" w:line="240" w:lineRule="auto"/>
        <w:jc w:val="both"/>
        <w:outlineLvl w:val="0"/>
        <w:rPr>
          <w:rFonts w:ascii="Times New Roman" w:eastAsia="Times New Roman" w:hAnsi="Times New Roman" w:cs="Times New Roman"/>
          <w:b/>
          <w:bCs/>
          <w:sz w:val="28"/>
          <w:szCs w:val="28"/>
          <w:lang w:eastAsia="ru-RU"/>
        </w:rPr>
      </w:pPr>
      <w:r w:rsidRPr="005A563E">
        <w:rPr>
          <w:rFonts w:ascii="Times New Roman" w:eastAsia="Times New Roman" w:hAnsi="Times New Roman" w:cs="Times New Roman"/>
          <w:b/>
          <w:bCs/>
          <w:sz w:val="28"/>
          <w:szCs w:val="28"/>
          <w:lang w:eastAsia="ru-RU"/>
        </w:rPr>
        <w:t xml:space="preserve">                                       Административный регламент</w:t>
      </w:r>
    </w:p>
    <w:p w:rsidR="00543DAA" w:rsidRPr="005A563E" w:rsidRDefault="00EB48E2" w:rsidP="00543DAA">
      <w:pPr>
        <w:widowControl w:val="0"/>
        <w:tabs>
          <w:tab w:val="left" w:pos="142"/>
          <w:tab w:val="left" w:pos="284"/>
        </w:tabs>
        <w:autoSpaceDE w:val="0"/>
        <w:autoSpaceDN w:val="0"/>
        <w:adjustRightInd w:val="0"/>
        <w:jc w:val="center"/>
        <w:outlineLvl w:val="0"/>
        <w:rPr>
          <w:rFonts w:ascii="Times New Roman" w:eastAsia="Times New Roman" w:hAnsi="Times New Roman" w:cs="Times New Roman"/>
          <w:b/>
          <w:sz w:val="28"/>
          <w:szCs w:val="28"/>
          <w:lang w:eastAsia="ru-RU"/>
        </w:rPr>
      </w:pPr>
      <w:r w:rsidRPr="005A563E">
        <w:rPr>
          <w:rFonts w:ascii="Times New Roman" w:eastAsia="Times New Roman" w:hAnsi="Times New Roman" w:cs="Times New Roman"/>
          <w:b/>
          <w:bCs/>
          <w:sz w:val="28"/>
          <w:szCs w:val="28"/>
          <w:lang w:eastAsia="ru-RU"/>
        </w:rPr>
        <w:t xml:space="preserve">по предоставлению муниципальной услуги: </w:t>
      </w:r>
      <w:r w:rsidR="00543DAA" w:rsidRPr="005A563E">
        <w:rPr>
          <w:rFonts w:ascii="Times New Roman" w:eastAsia="Times New Roman" w:hAnsi="Times New Roman" w:cs="Times New Roman"/>
          <w:b/>
          <w:sz w:val="28"/>
          <w:szCs w:val="28"/>
          <w:lang w:eastAsia="ru-RU"/>
        </w:rPr>
        <w:t>«Прием заявлений от молодых семей о включении их в состав участников мероприятия по обеспечению жильем молодых семей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543DAA" w:rsidRPr="005A563E" w:rsidRDefault="00543DAA" w:rsidP="00543DAA">
      <w:pPr>
        <w:widowControl w:val="0"/>
        <w:tabs>
          <w:tab w:val="left" w:pos="142"/>
          <w:tab w:val="left" w:pos="284"/>
        </w:tabs>
        <w:autoSpaceDE w:val="0"/>
        <w:autoSpaceDN w:val="0"/>
        <w:adjustRightInd w:val="0"/>
        <w:spacing w:after="0" w:line="240" w:lineRule="auto"/>
        <w:jc w:val="center"/>
        <w:outlineLvl w:val="0"/>
        <w:rPr>
          <w:rFonts w:ascii="Times New Roman" w:eastAsia="Times New Roman" w:hAnsi="Times New Roman" w:cs="Times New Roman"/>
          <w:sz w:val="26"/>
          <w:szCs w:val="26"/>
          <w:lang w:eastAsia="ru-RU"/>
        </w:rPr>
      </w:pPr>
      <w:bookmarkStart w:id="0" w:name="sub_1001"/>
      <w:r w:rsidRPr="005A563E">
        <w:rPr>
          <w:rFonts w:ascii="Times New Roman" w:eastAsia="Times New Roman" w:hAnsi="Times New Roman" w:cs="Times New Roman"/>
          <w:sz w:val="26"/>
          <w:szCs w:val="26"/>
          <w:lang w:eastAsia="ru-RU"/>
        </w:rPr>
        <w:t>(Сокращенное наименование: «</w:t>
      </w:r>
      <w:bookmarkStart w:id="1" w:name="_GoBack"/>
      <w:r w:rsidRPr="005A563E">
        <w:rPr>
          <w:rFonts w:ascii="Times New Roman" w:eastAsia="Times New Roman" w:hAnsi="Times New Roman" w:cs="Times New Roman"/>
          <w:sz w:val="26"/>
          <w:szCs w:val="26"/>
          <w:lang w:eastAsia="ru-RU"/>
        </w:rPr>
        <w:t>Прием заявлений от молодых семей о включении их в состав участников мероприятия по обеспечению жильем молодых семей</w:t>
      </w:r>
      <w:bookmarkEnd w:id="1"/>
      <w:r w:rsidRPr="005A563E">
        <w:rPr>
          <w:rFonts w:ascii="Times New Roman" w:eastAsia="Times New Roman" w:hAnsi="Times New Roman" w:cs="Times New Roman"/>
          <w:sz w:val="26"/>
          <w:szCs w:val="26"/>
          <w:lang w:eastAsia="ru-RU"/>
        </w:rPr>
        <w:t>»</w:t>
      </w:r>
    </w:p>
    <w:p w:rsidR="00543DAA" w:rsidRPr="005A563E" w:rsidRDefault="00543DAA" w:rsidP="00543DAA">
      <w:pPr>
        <w:widowControl w:val="0"/>
        <w:tabs>
          <w:tab w:val="left" w:pos="142"/>
          <w:tab w:val="left" w:pos="284"/>
        </w:tabs>
        <w:autoSpaceDE w:val="0"/>
        <w:autoSpaceDN w:val="0"/>
        <w:adjustRightInd w:val="0"/>
        <w:spacing w:after="0" w:line="240" w:lineRule="auto"/>
        <w:jc w:val="center"/>
        <w:outlineLvl w:val="0"/>
        <w:rPr>
          <w:rFonts w:ascii="Times New Roman" w:eastAsia="Times New Roman" w:hAnsi="Times New Roman" w:cs="Times New Roman"/>
          <w:bCs/>
          <w:sz w:val="26"/>
          <w:szCs w:val="26"/>
          <w:lang w:eastAsia="ru-RU"/>
        </w:rPr>
      </w:pPr>
      <w:r w:rsidRPr="005A563E">
        <w:rPr>
          <w:rFonts w:ascii="Times New Roman" w:eastAsia="Times New Roman" w:hAnsi="Times New Roman" w:cs="Times New Roman"/>
          <w:bCs/>
          <w:sz w:val="28"/>
          <w:szCs w:val="28"/>
          <w:lang w:eastAsia="ru-RU"/>
        </w:rPr>
        <w:t>(далее – административный регламент))</w:t>
      </w:r>
    </w:p>
    <w:p w:rsidR="00543DAA" w:rsidRPr="005A563E" w:rsidRDefault="00543DAA" w:rsidP="00543DAA">
      <w:pPr>
        <w:widowControl w:val="0"/>
        <w:tabs>
          <w:tab w:val="left" w:pos="142"/>
          <w:tab w:val="left" w:pos="284"/>
        </w:tabs>
        <w:autoSpaceDE w:val="0"/>
        <w:autoSpaceDN w:val="0"/>
        <w:adjustRightInd w:val="0"/>
        <w:spacing w:after="0" w:line="240" w:lineRule="auto"/>
        <w:jc w:val="center"/>
        <w:outlineLvl w:val="0"/>
        <w:rPr>
          <w:rFonts w:ascii="Times New Roman" w:eastAsia="Times New Roman" w:hAnsi="Times New Roman" w:cs="Times New Roman"/>
          <w:bCs/>
          <w:sz w:val="28"/>
          <w:szCs w:val="28"/>
          <w:lang w:eastAsia="ru-RU"/>
        </w:rPr>
      </w:pPr>
    </w:p>
    <w:p w:rsidR="00543DAA" w:rsidRPr="005A563E" w:rsidRDefault="00543DAA" w:rsidP="00543DAA">
      <w:pPr>
        <w:widowControl w:val="0"/>
        <w:tabs>
          <w:tab w:val="left" w:pos="142"/>
          <w:tab w:val="left" w:pos="284"/>
        </w:tabs>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5A563E">
        <w:rPr>
          <w:rFonts w:ascii="Times New Roman" w:eastAsia="Times New Roman" w:hAnsi="Times New Roman" w:cs="Times New Roman"/>
          <w:b/>
          <w:bCs/>
          <w:sz w:val="28"/>
          <w:szCs w:val="28"/>
          <w:lang w:eastAsia="ru-RU"/>
        </w:rPr>
        <w:t>1. Общие положения</w:t>
      </w:r>
    </w:p>
    <w:p w:rsidR="00543DAA" w:rsidRPr="005A563E" w:rsidRDefault="00543DAA" w:rsidP="00543DAA">
      <w:pPr>
        <w:widowControl w:val="0"/>
        <w:tabs>
          <w:tab w:val="left" w:pos="142"/>
          <w:tab w:val="left" w:pos="284"/>
        </w:tabs>
        <w:autoSpaceDE w:val="0"/>
        <w:autoSpaceDN w:val="0"/>
        <w:adjustRightInd w:val="0"/>
        <w:spacing w:after="0" w:line="240" w:lineRule="auto"/>
        <w:ind w:firstLine="709"/>
        <w:jc w:val="center"/>
        <w:outlineLvl w:val="0"/>
        <w:rPr>
          <w:rFonts w:ascii="Times New Roman" w:eastAsia="Times New Roman" w:hAnsi="Times New Roman" w:cs="Times New Roman"/>
          <w:b/>
          <w:bCs/>
          <w:sz w:val="28"/>
          <w:szCs w:val="28"/>
          <w:lang w:eastAsia="ru-RU"/>
        </w:rPr>
      </w:pPr>
    </w:p>
    <w:p w:rsidR="00543DAA" w:rsidRPr="005A563E" w:rsidRDefault="00543DAA" w:rsidP="00543DAA">
      <w:pPr>
        <w:widowControl w:val="0"/>
        <w:tabs>
          <w:tab w:val="left" w:pos="142"/>
          <w:tab w:val="left" w:pos="284"/>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bookmarkStart w:id="2" w:name="sub_1011"/>
      <w:bookmarkEnd w:id="0"/>
      <w:r w:rsidRPr="005A563E">
        <w:rPr>
          <w:rFonts w:ascii="Times New Roman" w:eastAsia="Calibri" w:hAnsi="Times New Roman" w:cs="Times New Roman"/>
          <w:sz w:val="28"/>
          <w:szCs w:val="28"/>
          <w:lang w:eastAsia="ru-RU"/>
        </w:rPr>
        <w:t>1.1. Административный регламент устанавливает порядок и стандарт предоставления муниципальной услуги.</w:t>
      </w:r>
    </w:p>
    <w:bookmarkEnd w:id="2"/>
    <w:p w:rsidR="00543DAA" w:rsidRPr="005A563E" w:rsidRDefault="00543DAA" w:rsidP="00543DAA">
      <w:pPr>
        <w:spacing w:after="0" w:line="240" w:lineRule="auto"/>
        <w:ind w:firstLine="709"/>
        <w:jc w:val="both"/>
        <w:rPr>
          <w:rFonts w:ascii="Times New Roman" w:eastAsia="Times New Roman" w:hAnsi="Times New Roman" w:cs="Times New Roman"/>
          <w:sz w:val="28"/>
          <w:szCs w:val="28"/>
          <w:lang w:eastAsia="x-none"/>
        </w:rPr>
      </w:pPr>
      <w:r w:rsidRPr="005A563E">
        <w:rPr>
          <w:rFonts w:ascii="Times New Roman" w:eastAsia="Times New Roman" w:hAnsi="Times New Roman" w:cs="Times New Roman"/>
          <w:sz w:val="28"/>
          <w:szCs w:val="28"/>
          <w:lang w:eastAsia="x-none"/>
        </w:rPr>
        <w:t xml:space="preserve">1.2. </w:t>
      </w:r>
      <w:r w:rsidRPr="005A563E">
        <w:rPr>
          <w:rFonts w:ascii="Times New Roman" w:eastAsia="Times New Roman" w:hAnsi="Times New Roman" w:cs="Times New Roman"/>
          <w:sz w:val="28"/>
          <w:szCs w:val="28"/>
          <w:lang w:val="x-none" w:eastAsia="x-none"/>
        </w:rPr>
        <w:t>Заявителем</w:t>
      </w:r>
      <w:r w:rsidRPr="005A563E">
        <w:rPr>
          <w:rFonts w:ascii="Times New Roman" w:eastAsia="Times New Roman" w:hAnsi="Times New Roman" w:cs="Times New Roman"/>
          <w:sz w:val="28"/>
          <w:szCs w:val="28"/>
          <w:lang w:eastAsia="x-none"/>
        </w:rPr>
        <w:t xml:space="preserve">, имеющим право на получение </w:t>
      </w:r>
      <w:r w:rsidRPr="005A563E">
        <w:rPr>
          <w:rFonts w:ascii="Times New Roman" w:eastAsia="Times New Roman" w:hAnsi="Times New Roman" w:cs="Times New Roman"/>
          <w:sz w:val="28"/>
          <w:szCs w:val="28"/>
          <w:lang w:val="x-none" w:eastAsia="x-none"/>
        </w:rPr>
        <w:t>муниципальной услуги</w:t>
      </w:r>
      <w:r w:rsidRPr="005A563E">
        <w:rPr>
          <w:rFonts w:ascii="Times New Roman" w:eastAsia="Times New Roman" w:hAnsi="Times New Roman" w:cs="Times New Roman"/>
          <w:sz w:val="28"/>
          <w:szCs w:val="28"/>
          <w:lang w:eastAsia="x-none"/>
        </w:rPr>
        <w:t>,</w:t>
      </w:r>
      <w:r w:rsidRPr="005A563E">
        <w:rPr>
          <w:rFonts w:ascii="Times New Roman" w:eastAsia="Times New Roman" w:hAnsi="Times New Roman" w:cs="Times New Roman"/>
          <w:sz w:val="28"/>
          <w:szCs w:val="28"/>
          <w:lang w:val="x-none" w:eastAsia="x-none"/>
        </w:rPr>
        <w:t xml:space="preserve"> </w:t>
      </w:r>
      <w:r w:rsidRPr="005A563E">
        <w:rPr>
          <w:rFonts w:ascii="Times New Roman" w:eastAsia="Times New Roman" w:hAnsi="Times New Roman" w:cs="Times New Roman"/>
          <w:sz w:val="28"/>
          <w:szCs w:val="28"/>
          <w:lang w:eastAsia="x-none"/>
        </w:rPr>
        <w:t>является:</w:t>
      </w:r>
    </w:p>
    <w:p w:rsidR="00543DAA" w:rsidRPr="005A563E" w:rsidRDefault="00543DAA" w:rsidP="00543DAA">
      <w:pPr>
        <w:spacing w:after="0" w:line="240" w:lineRule="auto"/>
        <w:ind w:firstLine="709"/>
        <w:jc w:val="both"/>
        <w:rPr>
          <w:rFonts w:ascii="Times New Roman" w:eastAsia="Times New Roman" w:hAnsi="Times New Roman" w:cs="Times New Roman"/>
          <w:sz w:val="28"/>
          <w:szCs w:val="28"/>
          <w:lang w:eastAsia="x-none"/>
        </w:rPr>
      </w:pPr>
      <w:r w:rsidRPr="005A563E">
        <w:rPr>
          <w:rFonts w:ascii="Times New Roman" w:eastAsia="Times New Roman" w:hAnsi="Times New Roman" w:cs="Times New Roman"/>
          <w:sz w:val="28"/>
          <w:szCs w:val="28"/>
          <w:lang w:eastAsia="x-none"/>
        </w:rPr>
        <w:t>молодая семья</w:t>
      </w:r>
      <w:r w:rsidRPr="005A563E">
        <w:rPr>
          <w:rFonts w:ascii="Times New Roman" w:eastAsia="Times New Roman" w:hAnsi="Times New Roman" w:cs="Times New Roman"/>
          <w:sz w:val="28"/>
          <w:szCs w:val="28"/>
          <w:lang w:val="x-none" w:eastAsia="x-none"/>
        </w:rPr>
        <w:t>, и</w:t>
      </w:r>
      <w:r w:rsidRPr="005A563E">
        <w:rPr>
          <w:rFonts w:ascii="Times New Roman" w:eastAsia="Times New Roman" w:hAnsi="Times New Roman" w:cs="Times New Roman"/>
          <w:sz w:val="28"/>
          <w:szCs w:val="28"/>
          <w:lang w:eastAsia="x-none"/>
        </w:rPr>
        <w:t xml:space="preserve">зъявившая желание участвовать в </w:t>
      </w:r>
      <w:r w:rsidRPr="005A563E">
        <w:rPr>
          <w:rFonts w:ascii="Times New Roman" w:eastAsia="Times New Roman" w:hAnsi="Times New Roman" w:cs="Times New Roman"/>
          <w:sz w:val="28"/>
          <w:szCs w:val="28"/>
          <w:lang w:val="x-none" w:eastAsia="x-none"/>
        </w:rPr>
        <w:t>мероприяти</w:t>
      </w:r>
      <w:r w:rsidRPr="005A563E">
        <w:rPr>
          <w:rFonts w:ascii="Times New Roman" w:eastAsia="Times New Roman" w:hAnsi="Times New Roman" w:cs="Times New Roman"/>
          <w:sz w:val="28"/>
          <w:szCs w:val="28"/>
          <w:lang w:eastAsia="x-none"/>
        </w:rPr>
        <w:t>и</w:t>
      </w:r>
      <w:r w:rsidRPr="005A563E">
        <w:rPr>
          <w:rFonts w:ascii="Times New Roman" w:eastAsia="Times New Roman" w:hAnsi="Times New Roman" w:cs="Times New Roman"/>
          <w:sz w:val="28"/>
          <w:szCs w:val="28"/>
          <w:lang w:val="x-none" w:eastAsia="x-none"/>
        </w:rPr>
        <w:t xml:space="preserve"> по обеспечению жильем молодых семей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Pr="005A563E">
        <w:rPr>
          <w:rFonts w:ascii="Times New Roman" w:eastAsia="Times New Roman" w:hAnsi="Times New Roman" w:cs="Times New Roman"/>
          <w:sz w:val="28"/>
          <w:szCs w:val="28"/>
          <w:lang w:eastAsia="x-none"/>
        </w:rPr>
        <w:t>, утвержденной постановлением Правительства Российской Федерации от 30.12.2017 № 1710 (далее – Мероприятие)</w:t>
      </w:r>
      <w:r w:rsidRPr="005A563E">
        <w:rPr>
          <w:rFonts w:ascii="Times New Roman" w:eastAsia="Times New Roman" w:hAnsi="Times New Roman" w:cs="Times New Roman"/>
          <w:sz w:val="28"/>
          <w:szCs w:val="28"/>
          <w:lang w:val="x-none" w:eastAsia="x-none"/>
        </w:rPr>
        <w:t>.</w:t>
      </w:r>
    </w:p>
    <w:p w:rsidR="00543DAA" w:rsidRPr="005A563E" w:rsidRDefault="00543DAA" w:rsidP="00543DA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A563E">
        <w:rPr>
          <w:rFonts w:ascii="Times New Roman" w:eastAsia="Times New Roman" w:hAnsi="Times New Roman" w:cs="Times New Roman"/>
          <w:sz w:val="28"/>
          <w:szCs w:val="28"/>
          <w:lang w:eastAsia="x-none"/>
        </w:rPr>
        <w:t>Участником Мероприятия может быть молодая семья, в том числе молодая семья, имеющая одного ребенка и более, где один из супругов не является гражданином Российской Федерации, а также неполная молодая семья, состоящая из одного молодого родителя, являющегося гражданином Российской Федерации, и одного ребенка и более, соответствующие следующим требованиям:</w:t>
      </w:r>
    </w:p>
    <w:p w:rsidR="00543DAA" w:rsidRPr="005A563E" w:rsidRDefault="00543DAA" w:rsidP="00543DA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A563E">
        <w:rPr>
          <w:rFonts w:ascii="Times New Roman" w:eastAsia="Times New Roman" w:hAnsi="Times New Roman" w:cs="Times New Roman"/>
          <w:sz w:val="28"/>
          <w:szCs w:val="28"/>
          <w:lang w:eastAsia="x-none"/>
        </w:rPr>
        <w:t>а) возраст каждого из супругов либо одного родителя в неполной семье на день принятия высшим исполнительным органом субъекта Российской Федерации решения о включении молодой семьи - участницы Мероприятия в список претендентов на получение социальной выплаты в планируемом году не превышает 35 лет;</w:t>
      </w:r>
    </w:p>
    <w:p w:rsidR="00543DAA" w:rsidRPr="005A563E" w:rsidRDefault="00543DAA" w:rsidP="00543DA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A563E">
        <w:rPr>
          <w:rFonts w:ascii="Times New Roman" w:eastAsia="Times New Roman" w:hAnsi="Times New Roman" w:cs="Times New Roman"/>
          <w:sz w:val="28"/>
          <w:szCs w:val="28"/>
          <w:lang w:eastAsia="x-none"/>
        </w:rPr>
        <w:lastRenderedPageBreak/>
        <w:t xml:space="preserve">б) молодая семья признана нуждающейся в жилом помещении в соответствии с пунктом 7 Правил предоставления молодым семьям социальных выплат на приобретение (строительство) жилья и их использования, утвержденных постановлением Правительства Российской Федерации от 17.12.2010 № 1050          </w:t>
      </w:r>
      <w:proofErr w:type="gramStart"/>
      <w:r w:rsidRPr="005A563E">
        <w:rPr>
          <w:rFonts w:ascii="Times New Roman" w:eastAsia="Times New Roman" w:hAnsi="Times New Roman" w:cs="Times New Roman"/>
          <w:sz w:val="28"/>
          <w:szCs w:val="28"/>
          <w:lang w:eastAsia="x-none"/>
        </w:rPr>
        <w:t xml:space="preserve">   (</w:t>
      </w:r>
      <w:proofErr w:type="gramEnd"/>
      <w:r w:rsidRPr="005A563E">
        <w:rPr>
          <w:rFonts w:ascii="Times New Roman" w:eastAsia="Times New Roman" w:hAnsi="Times New Roman" w:cs="Times New Roman"/>
          <w:sz w:val="28"/>
          <w:szCs w:val="28"/>
          <w:lang w:eastAsia="x-none"/>
        </w:rPr>
        <w:t>далее – Правила);</w:t>
      </w:r>
    </w:p>
    <w:p w:rsidR="00543DAA" w:rsidRPr="005A563E" w:rsidRDefault="00543DAA" w:rsidP="00543DA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A563E">
        <w:rPr>
          <w:rFonts w:ascii="Times New Roman" w:eastAsia="Times New Roman" w:hAnsi="Times New Roman" w:cs="Times New Roman"/>
          <w:sz w:val="28"/>
          <w:szCs w:val="28"/>
          <w:lang w:eastAsia="x-none"/>
        </w:rPr>
        <w:t>в) наличие у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p w:rsidR="00543DAA" w:rsidRPr="005A563E" w:rsidRDefault="00543DAA" w:rsidP="00543DA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A563E">
        <w:rPr>
          <w:rFonts w:ascii="Times New Roman" w:eastAsia="Times New Roman" w:hAnsi="Times New Roman" w:cs="Times New Roman"/>
          <w:sz w:val="28"/>
          <w:szCs w:val="28"/>
          <w:lang w:eastAsia="x-none"/>
        </w:rPr>
        <w:t>Молодые семьи представляют документы до 1 мая года, предшествующего планируемому году реализации Мероприятия.</w:t>
      </w:r>
    </w:p>
    <w:p w:rsidR="00543DAA" w:rsidRPr="005A563E" w:rsidRDefault="00543DAA" w:rsidP="00543DAA">
      <w:pPr>
        <w:spacing w:after="0" w:line="240" w:lineRule="auto"/>
        <w:ind w:firstLine="709"/>
        <w:jc w:val="both"/>
        <w:rPr>
          <w:rFonts w:ascii="Times New Roman" w:eastAsia="Times New Roman" w:hAnsi="Times New Roman" w:cs="Times New Roman"/>
          <w:sz w:val="28"/>
          <w:szCs w:val="28"/>
          <w:lang w:eastAsia="x-none"/>
        </w:rPr>
      </w:pPr>
    </w:p>
    <w:p w:rsidR="00543DAA" w:rsidRPr="005A563E" w:rsidRDefault="00543DAA" w:rsidP="00543DAA">
      <w:pPr>
        <w:spacing w:after="0" w:line="240" w:lineRule="auto"/>
        <w:ind w:firstLine="708"/>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Представлять интересы заявителя от имени физических лиц по вопросу о включении их в состав участников мероприятий по улучшению жилищных условий в рамках реализации жилищных программ могут лица, имеющие право в соответствии с законодательством РФ представлять интересы заявителя.</w:t>
      </w:r>
    </w:p>
    <w:p w:rsidR="00543DAA" w:rsidRPr="005A563E" w:rsidRDefault="00543DAA" w:rsidP="00543DAA">
      <w:pPr>
        <w:spacing w:after="0" w:line="240" w:lineRule="auto"/>
        <w:ind w:firstLine="709"/>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1.3. Информация о местах нахождения органов местного самоуправления (далее – ОМСУ), предоставляющих муниципальную услугу, ОМСУ/организаций,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размещаются:</w:t>
      </w:r>
    </w:p>
    <w:p w:rsidR="00543DAA" w:rsidRPr="005A563E" w:rsidRDefault="00543DAA" w:rsidP="00543DAA">
      <w:pPr>
        <w:spacing w:after="0" w:line="240" w:lineRule="auto"/>
        <w:ind w:firstLine="709"/>
        <w:jc w:val="both"/>
        <w:rPr>
          <w:rFonts w:ascii="Times New Roman" w:eastAsia="Times New Roman" w:hAnsi="Times New Roman" w:cs="Times New Roman"/>
          <w:sz w:val="28"/>
          <w:szCs w:val="28"/>
          <w:lang w:eastAsia="ru-RU"/>
        </w:rPr>
      </w:pPr>
      <w:bookmarkStart w:id="3" w:name="sub_1002"/>
      <w:r w:rsidRPr="005A563E">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543DAA" w:rsidRPr="005A563E" w:rsidRDefault="00543DAA" w:rsidP="00543DAA">
      <w:pPr>
        <w:spacing w:after="0" w:line="240" w:lineRule="auto"/>
        <w:ind w:firstLine="709"/>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на официальном сайте ОМСУ в информационно-телекоммуникационной сети «Интернет»</w:t>
      </w:r>
      <w:r w:rsidR="00B86B4E" w:rsidRPr="005A563E">
        <w:rPr>
          <w:rFonts w:ascii="Times New Roman" w:eastAsia="Times New Roman" w:hAnsi="Times New Roman" w:cs="Times New Roman"/>
          <w:sz w:val="28"/>
          <w:szCs w:val="28"/>
          <w:lang w:eastAsia="ru-RU"/>
        </w:rPr>
        <w:t xml:space="preserve"> http://vindinostrov.ru/</w:t>
      </w:r>
      <w:r w:rsidRPr="005A563E">
        <w:rPr>
          <w:rFonts w:ascii="Times New Roman" w:eastAsia="Times New Roman" w:hAnsi="Times New Roman" w:cs="Times New Roman"/>
          <w:sz w:val="28"/>
          <w:szCs w:val="28"/>
          <w:lang w:eastAsia="ru-RU"/>
        </w:rPr>
        <w:t>;</w:t>
      </w:r>
    </w:p>
    <w:p w:rsidR="00543DAA" w:rsidRPr="005A563E" w:rsidRDefault="00543DAA" w:rsidP="00543DAA">
      <w:pPr>
        <w:spacing w:after="0" w:line="240" w:lineRule="auto"/>
        <w:ind w:firstLine="709"/>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на официальном сайте Государственного бюджетного учреждения Ленинградской области «Многофункциональный центр предоставления государственных и муниципальных услуг»</w:t>
      </w:r>
      <w:r w:rsidRPr="005A563E">
        <w:rPr>
          <w:rFonts w:ascii="Times New Roman" w:eastAsia="Times New Roman" w:hAnsi="Times New Roman" w:cs="Times New Roman"/>
          <w:sz w:val="24"/>
          <w:szCs w:val="24"/>
          <w:lang w:eastAsia="ru-RU"/>
        </w:rPr>
        <w:t xml:space="preserve"> </w:t>
      </w:r>
      <w:r w:rsidRPr="005A563E">
        <w:rPr>
          <w:rFonts w:ascii="Times New Roman" w:eastAsia="Times New Roman" w:hAnsi="Times New Roman" w:cs="Times New Roman"/>
          <w:sz w:val="28"/>
          <w:szCs w:val="28"/>
          <w:lang w:eastAsia="ru-RU"/>
        </w:rPr>
        <w:t>в информационно-телекоммуникационной сети «Интернет» (далее – ГБУ ЛО «МФЦ»): http://mfc47.ru/;</w:t>
      </w:r>
    </w:p>
    <w:p w:rsidR="00543DAA" w:rsidRPr="005A563E" w:rsidRDefault="00543DAA" w:rsidP="00543DAA">
      <w:pPr>
        <w:spacing w:after="0" w:line="240" w:lineRule="auto"/>
        <w:ind w:firstLine="709"/>
        <w:jc w:val="both"/>
        <w:rPr>
          <w:rFonts w:ascii="Times New Roman" w:eastAsia="Times New Roman" w:hAnsi="Times New Roman" w:cs="Times New Roman"/>
          <w:sz w:val="28"/>
          <w:szCs w:val="28"/>
          <w:u w:val="single"/>
          <w:lang w:eastAsia="ru-RU"/>
        </w:rPr>
      </w:pPr>
      <w:r w:rsidRPr="005A563E">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 ПГУ </w:t>
      </w:r>
      <w:proofErr w:type="gramStart"/>
      <w:r w:rsidRPr="005A563E">
        <w:rPr>
          <w:rFonts w:ascii="Times New Roman" w:eastAsia="Times New Roman" w:hAnsi="Times New Roman" w:cs="Times New Roman"/>
          <w:sz w:val="28"/>
          <w:szCs w:val="28"/>
          <w:lang w:eastAsia="ru-RU"/>
        </w:rPr>
        <w:t>ЛО)/</w:t>
      </w:r>
      <w:proofErr w:type="gramEnd"/>
      <w:r w:rsidRPr="005A563E">
        <w:rPr>
          <w:rFonts w:ascii="Times New Roman" w:eastAsia="Times New Roman" w:hAnsi="Times New Roman" w:cs="Times New Roman"/>
          <w:sz w:val="28"/>
          <w:szCs w:val="28"/>
          <w:lang w:eastAsia="ru-RU"/>
        </w:rPr>
        <w:t xml:space="preserve">на Едином портале государственных услуг (далее – ЕПГУ) в информационно-телекоммуникационной сети «Интернет»: </w:t>
      </w:r>
      <w:hyperlink w:history="1">
        <w:r w:rsidRPr="005A563E">
          <w:rPr>
            <w:rFonts w:ascii="Times New Roman" w:eastAsia="Times New Roman" w:hAnsi="Times New Roman" w:cs="Times New Roman"/>
            <w:sz w:val="28"/>
            <w:szCs w:val="28"/>
            <w:u w:val="single"/>
            <w:lang w:eastAsia="ru-RU"/>
          </w:rPr>
          <w:t>www.gu.lenobl.ru/</w:t>
        </w:r>
      </w:hyperlink>
      <w:r w:rsidRPr="005A563E">
        <w:rPr>
          <w:rFonts w:ascii="Times New Roman" w:eastAsia="Times New Roman" w:hAnsi="Times New Roman" w:cs="Times New Roman"/>
          <w:sz w:val="28"/>
          <w:szCs w:val="28"/>
          <w:lang w:eastAsia="ru-RU"/>
        </w:rPr>
        <w:t xml:space="preserve"> </w:t>
      </w:r>
      <w:hyperlink r:id="rId11" w:history="1">
        <w:r w:rsidRPr="005A563E">
          <w:rPr>
            <w:rFonts w:ascii="Times New Roman" w:eastAsia="Times New Roman" w:hAnsi="Times New Roman" w:cs="Times New Roman"/>
            <w:sz w:val="28"/>
            <w:szCs w:val="28"/>
            <w:u w:val="single"/>
            <w:lang w:eastAsia="ru-RU"/>
          </w:rPr>
          <w:t>www.gosuslugi.ru</w:t>
        </w:r>
      </w:hyperlink>
      <w:r w:rsidRPr="005A563E">
        <w:rPr>
          <w:rFonts w:ascii="Times New Roman" w:eastAsia="Times New Roman" w:hAnsi="Times New Roman" w:cs="Times New Roman"/>
          <w:sz w:val="28"/>
          <w:szCs w:val="28"/>
          <w:u w:val="single"/>
          <w:lang w:eastAsia="ru-RU"/>
        </w:rPr>
        <w:t>.</w:t>
      </w:r>
    </w:p>
    <w:p w:rsidR="00543DAA" w:rsidRPr="005A563E" w:rsidRDefault="00543DAA" w:rsidP="00543DAA">
      <w:pPr>
        <w:spacing w:after="0" w:line="240" w:lineRule="auto"/>
        <w:ind w:firstLine="709"/>
        <w:jc w:val="both"/>
        <w:rPr>
          <w:rFonts w:ascii="Times New Roman" w:eastAsia="Times New Roman" w:hAnsi="Times New Roman" w:cs="Times New Roman"/>
          <w:sz w:val="28"/>
          <w:szCs w:val="28"/>
          <w:lang w:eastAsia="ru-RU"/>
        </w:rPr>
      </w:pPr>
    </w:p>
    <w:p w:rsidR="00543DAA" w:rsidRPr="005A563E" w:rsidRDefault="00543DAA" w:rsidP="00543DAA">
      <w:pPr>
        <w:widowControl w:val="0"/>
        <w:tabs>
          <w:tab w:val="left" w:pos="142"/>
          <w:tab w:val="left" w:pos="284"/>
        </w:tabs>
        <w:autoSpaceDE w:val="0"/>
        <w:autoSpaceDN w:val="0"/>
        <w:adjustRightInd w:val="0"/>
        <w:spacing w:after="0" w:line="240" w:lineRule="auto"/>
        <w:ind w:firstLine="709"/>
        <w:jc w:val="center"/>
        <w:outlineLvl w:val="0"/>
        <w:rPr>
          <w:rFonts w:ascii="Times New Roman" w:eastAsia="Times New Roman" w:hAnsi="Times New Roman" w:cs="Times New Roman"/>
          <w:b/>
          <w:bCs/>
          <w:sz w:val="28"/>
          <w:szCs w:val="28"/>
          <w:lang w:eastAsia="ru-RU"/>
        </w:rPr>
      </w:pPr>
      <w:r w:rsidRPr="005A563E">
        <w:rPr>
          <w:rFonts w:ascii="Times New Roman" w:eastAsia="Times New Roman" w:hAnsi="Times New Roman" w:cs="Times New Roman"/>
          <w:b/>
          <w:bCs/>
          <w:sz w:val="28"/>
          <w:szCs w:val="28"/>
          <w:lang w:eastAsia="ru-RU"/>
        </w:rPr>
        <w:t>2. Стандарт предоставления муниципальной услуги</w:t>
      </w:r>
      <w:bookmarkEnd w:id="3"/>
    </w:p>
    <w:p w:rsidR="00543DAA" w:rsidRPr="005A563E" w:rsidRDefault="00543DAA" w:rsidP="00543DAA">
      <w:pPr>
        <w:widowControl w:val="0"/>
        <w:tabs>
          <w:tab w:val="left" w:pos="142"/>
          <w:tab w:val="left" w:pos="284"/>
        </w:tabs>
        <w:autoSpaceDE w:val="0"/>
        <w:autoSpaceDN w:val="0"/>
        <w:adjustRightInd w:val="0"/>
        <w:spacing w:after="0" w:line="240" w:lineRule="auto"/>
        <w:ind w:firstLine="709"/>
        <w:jc w:val="center"/>
        <w:outlineLvl w:val="0"/>
        <w:rPr>
          <w:rFonts w:ascii="Times New Roman" w:eastAsia="Times New Roman" w:hAnsi="Times New Roman" w:cs="Times New Roman"/>
          <w:b/>
          <w:bCs/>
          <w:sz w:val="28"/>
          <w:szCs w:val="28"/>
          <w:lang w:eastAsia="ru-RU"/>
        </w:rPr>
      </w:pPr>
    </w:p>
    <w:p w:rsidR="00543DAA" w:rsidRPr="005A563E" w:rsidRDefault="00543DAA" w:rsidP="00543DA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4" w:name="sub_1021"/>
      <w:r w:rsidRPr="005A563E">
        <w:rPr>
          <w:rFonts w:ascii="Times New Roman" w:eastAsia="Times New Roman" w:hAnsi="Times New Roman" w:cs="Times New Roman"/>
          <w:sz w:val="28"/>
          <w:szCs w:val="28"/>
          <w:lang w:eastAsia="ru-RU"/>
        </w:rPr>
        <w:t>2.1. Наименование муниципальной услуги:</w:t>
      </w:r>
    </w:p>
    <w:p w:rsidR="00543DAA" w:rsidRPr="005A563E" w:rsidRDefault="00543DAA" w:rsidP="00543DA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bCs/>
          <w:sz w:val="28"/>
          <w:szCs w:val="28"/>
          <w:lang w:eastAsia="ru-RU"/>
        </w:rPr>
        <w:t>«Прием заявлений от молодых семей о включении их в состав участников мероприятия по обеспечению жильем молодых семей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Pr="005A563E">
        <w:rPr>
          <w:rFonts w:ascii="Times New Roman" w:eastAsia="Times New Roman" w:hAnsi="Times New Roman" w:cs="Times New Roman"/>
          <w:sz w:val="28"/>
          <w:szCs w:val="28"/>
          <w:lang w:eastAsia="ru-RU"/>
        </w:rPr>
        <w:t>.</w:t>
      </w:r>
    </w:p>
    <w:p w:rsidR="00543DAA" w:rsidRPr="005A563E" w:rsidRDefault="00543DAA" w:rsidP="00543DA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Сокращенное наименование государственной услуги:</w:t>
      </w:r>
    </w:p>
    <w:p w:rsidR="00543DAA" w:rsidRPr="005A563E" w:rsidRDefault="00543DAA" w:rsidP="00543DA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bCs/>
          <w:sz w:val="28"/>
          <w:szCs w:val="28"/>
          <w:lang w:eastAsia="ru-RU"/>
        </w:rPr>
        <w:lastRenderedPageBreak/>
        <w:t>«</w:t>
      </w:r>
      <w:r w:rsidRPr="005A563E">
        <w:rPr>
          <w:rFonts w:ascii="Times New Roman" w:eastAsia="Times New Roman" w:hAnsi="Times New Roman" w:cs="Times New Roman"/>
          <w:sz w:val="28"/>
          <w:szCs w:val="28"/>
          <w:lang w:eastAsia="ru-RU"/>
        </w:rPr>
        <w:t>Прием заявлений от молодых семей о включении их в состав участников мероприятия по обеспечению жильем молодых семей».</w:t>
      </w:r>
    </w:p>
    <w:p w:rsidR="00543DAA" w:rsidRPr="005A563E" w:rsidRDefault="00543DAA" w:rsidP="00543DAA">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5" w:name="sub_1022"/>
      <w:bookmarkEnd w:id="4"/>
      <w:r w:rsidRPr="005A563E">
        <w:rPr>
          <w:rFonts w:ascii="Times New Roman" w:eastAsia="Times New Roman" w:hAnsi="Times New Roman" w:cs="Times New Roman"/>
          <w:sz w:val="28"/>
          <w:szCs w:val="28"/>
          <w:lang w:eastAsia="ru-RU"/>
        </w:rPr>
        <w:t>2.2. Государственную услугу предоставляет: Администрация ОМСУ.</w:t>
      </w:r>
    </w:p>
    <w:p w:rsidR="00543DAA" w:rsidRPr="005A563E" w:rsidRDefault="00543DAA" w:rsidP="00543DAA">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 xml:space="preserve">Структурным подразделением, ответственным за предоставление муниципальной услуги является </w:t>
      </w:r>
      <w:r w:rsidR="00B86B4E" w:rsidRPr="005A563E">
        <w:rPr>
          <w:rFonts w:ascii="Times New Roman" w:eastAsia="Times New Roman" w:hAnsi="Times New Roman" w:cs="Times New Roman"/>
          <w:sz w:val="28"/>
          <w:szCs w:val="28"/>
          <w:lang w:eastAsia="ru-RU"/>
        </w:rPr>
        <w:t xml:space="preserve">Администрация МО </w:t>
      </w:r>
      <w:proofErr w:type="spellStart"/>
      <w:r w:rsidR="00B86B4E" w:rsidRPr="005A563E">
        <w:rPr>
          <w:rFonts w:ascii="Times New Roman" w:eastAsia="Times New Roman" w:hAnsi="Times New Roman" w:cs="Times New Roman"/>
          <w:sz w:val="28"/>
          <w:szCs w:val="28"/>
          <w:lang w:eastAsia="ru-RU"/>
        </w:rPr>
        <w:t>Вындиноостровское</w:t>
      </w:r>
      <w:proofErr w:type="spellEnd"/>
      <w:r w:rsidR="00B86B4E" w:rsidRPr="005A563E">
        <w:rPr>
          <w:rFonts w:ascii="Times New Roman" w:eastAsia="Times New Roman" w:hAnsi="Times New Roman" w:cs="Times New Roman"/>
          <w:sz w:val="28"/>
          <w:szCs w:val="28"/>
          <w:lang w:eastAsia="ru-RU"/>
        </w:rPr>
        <w:t xml:space="preserve"> сельское поселение </w:t>
      </w:r>
      <w:proofErr w:type="spellStart"/>
      <w:r w:rsidR="00B86B4E" w:rsidRPr="005A563E">
        <w:rPr>
          <w:rFonts w:ascii="Times New Roman" w:eastAsia="Times New Roman" w:hAnsi="Times New Roman" w:cs="Times New Roman"/>
          <w:sz w:val="28"/>
          <w:szCs w:val="28"/>
          <w:lang w:eastAsia="ru-RU"/>
        </w:rPr>
        <w:t>Волховсмкого</w:t>
      </w:r>
      <w:proofErr w:type="spellEnd"/>
      <w:r w:rsidR="00B86B4E" w:rsidRPr="005A563E">
        <w:rPr>
          <w:rFonts w:ascii="Times New Roman" w:eastAsia="Times New Roman" w:hAnsi="Times New Roman" w:cs="Times New Roman"/>
          <w:sz w:val="28"/>
          <w:szCs w:val="28"/>
          <w:lang w:eastAsia="ru-RU"/>
        </w:rPr>
        <w:t xml:space="preserve"> муниципального района Ленинградской области.</w:t>
      </w:r>
    </w:p>
    <w:p w:rsidR="00543DAA" w:rsidRPr="005A563E" w:rsidRDefault="00543DAA" w:rsidP="00543DA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 xml:space="preserve">В предоставлении </w:t>
      </w:r>
      <w:r w:rsidRPr="005A563E">
        <w:rPr>
          <w:rFonts w:ascii="Times New Roman" w:eastAsia="Calibri" w:hAnsi="Times New Roman" w:cs="Times New Roman"/>
          <w:sz w:val="28"/>
          <w:szCs w:val="28"/>
          <w:lang w:eastAsia="ru-RU"/>
        </w:rPr>
        <w:t>муниципальной</w:t>
      </w:r>
      <w:r w:rsidRPr="005A563E">
        <w:rPr>
          <w:rFonts w:ascii="Times New Roman" w:eastAsia="Times New Roman" w:hAnsi="Times New Roman" w:cs="Times New Roman"/>
          <w:sz w:val="28"/>
          <w:szCs w:val="28"/>
          <w:lang w:eastAsia="ru-RU"/>
        </w:rPr>
        <w:t xml:space="preserve"> услуги участвуют: ЕГРП, ГБУ ЛО «МФЦ».</w:t>
      </w:r>
    </w:p>
    <w:p w:rsidR="00543DAA" w:rsidRPr="005A563E" w:rsidRDefault="00543DAA" w:rsidP="00543DA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принимаются:</w:t>
      </w:r>
    </w:p>
    <w:p w:rsidR="00543DAA" w:rsidRPr="005A563E" w:rsidRDefault="00543DAA" w:rsidP="00543DA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1) при личной явке:</w:t>
      </w:r>
    </w:p>
    <w:p w:rsidR="00543DAA" w:rsidRPr="005A563E" w:rsidRDefault="00543DAA" w:rsidP="00543DA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ОМСУ;</w:t>
      </w:r>
    </w:p>
    <w:p w:rsidR="00543DAA" w:rsidRPr="005A563E" w:rsidRDefault="00543DAA" w:rsidP="00543DA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в филиалах, отделах, удаленных рабочих местах ГБУ ЛО «МФЦ»;</w:t>
      </w:r>
    </w:p>
    <w:p w:rsidR="00543DAA" w:rsidRPr="005A563E" w:rsidRDefault="00543DAA" w:rsidP="00543DA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2) без личной явки:</w:t>
      </w:r>
    </w:p>
    <w:p w:rsidR="00543DAA" w:rsidRPr="005A563E" w:rsidRDefault="00543DAA" w:rsidP="00543DA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почтовым отправлением в ОМСУ;</w:t>
      </w:r>
    </w:p>
    <w:p w:rsidR="00543DAA" w:rsidRPr="005A563E" w:rsidRDefault="00543DAA" w:rsidP="00543DA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в электронной форме через личный кабинет заявителя на ПГУ/ ЕПГУ.</w:t>
      </w:r>
    </w:p>
    <w:p w:rsidR="00543DAA" w:rsidRPr="005A563E" w:rsidRDefault="00543DAA" w:rsidP="00543DAA">
      <w:pPr>
        <w:tabs>
          <w:tab w:val="left" w:pos="0"/>
        </w:tabs>
        <w:spacing w:after="0" w:line="240" w:lineRule="auto"/>
        <w:ind w:firstLine="709"/>
        <w:jc w:val="both"/>
        <w:rPr>
          <w:rFonts w:ascii="Times New Roman" w:eastAsia="Times New Roman" w:hAnsi="Times New Roman" w:cs="Times New Roman"/>
          <w:sz w:val="28"/>
          <w:szCs w:val="28"/>
          <w:lang w:eastAsia="x-none"/>
        </w:rPr>
      </w:pPr>
      <w:bookmarkStart w:id="6" w:name="sub_1023"/>
      <w:bookmarkEnd w:id="5"/>
      <w:r w:rsidRPr="005A563E">
        <w:rPr>
          <w:rFonts w:ascii="Times New Roman" w:eastAsia="Times New Roman" w:hAnsi="Times New Roman" w:cs="Times New Roman"/>
          <w:sz w:val="28"/>
          <w:szCs w:val="28"/>
          <w:lang w:val="x-none" w:eastAsia="x-none"/>
        </w:rPr>
        <w:t xml:space="preserve">2.3. Результатом предоставления муниципальной услуги является </w:t>
      </w:r>
      <w:bookmarkStart w:id="7" w:name="sub_1025"/>
      <w:bookmarkEnd w:id="6"/>
      <w:r w:rsidRPr="005A563E">
        <w:rPr>
          <w:rFonts w:ascii="Times New Roman" w:eastAsia="Times New Roman" w:hAnsi="Times New Roman" w:cs="Times New Roman"/>
          <w:sz w:val="28"/>
          <w:szCs w:val="28"/>
          <w:lang w:val="x-none" w:eastAsia="x-none"/>
        </w:rPr>
        <w:t xml:space="preserve">выдача решения о признании </w:t>
      </w:r>
      <w:r w:rsidRPr="005A563E">
        <w:rPr>
          <w:rFonts w:ascii="Times New Roman" w:eastAsia="Times New Roman" w:hAnsi="Times New Roman" w:cs="Times New Roman"/>
          <w:sz w:val="28"/>
          <w:szCs w:val="28"/>
          <w:lang w:eastAsia="x-none"/>
        </w:rPr>
        <w:t>(</w:t>
      </w:r>
      <w:r w:rsidRPr="005A563E">
        <w:rPr>
          <w:rFonts w:ascii="Times New Roman" w:eastAsia="Times New Roman" w:hAnsi="Times New Roman" w:cs="Times New Roman"/>
          <w:sz w:val="28"/>
          <w:szCs w:val="28"/>
          <w:lang w:val="x-none" w:eastAsia="x-none"/>
        </w:rPr>
        <w:t>либо об отказе в признании</w:t>
      </w:r>
      <w:r w:rsidRPr="005A563E">
        <w:rPr>
          <w:rFonts w:ascii="Times New Roman" w:eastAsia="Times New Roman" w:hAnsi="Times New Roman" w:cs="Times New Roman"/>
          <w:sz w:val="28"/>
          <w:szCs w:val="28"/>
          <w:lang w:eastAsia="x-none"/>
        </w:rPr>
        <w:t>)</w:t>
      </w:r>
      <w:r w:rsidRPr="005A563E">
        <w:rPr>
          <w:rFonts w:ascii="Times New Roman" w:eastAsia="Times New Roman" w:hAnsi="Times New Roman" w:cs="Times New Roman"/>
          <w:sz w:val="28"/>
          <w:szCs w:val="28"/>
          <w:lang w:val="x-none" w:eastAsia="x-none"/>
        </w:rPr>
        <w:t xml:space="preserve"> </w:t>
      </w:r>
      <w:r w:rsidRPr="005A563E">
        <w:rPr>
          <w:rFonts w:ascii="Times New Roman" w:eastAsia="Times New Roman" w:hAnsi="Times New Roman" w:cs="Times New Roman"/>
          <w:sz w:val="28"/>
          <w:szCs w:val="28"/>
          <w:lang w:eastAsia="x-none"/>
        </w:rPr>
        <w:t>молодой семьи</w:t>
      </w:r>
      <w:r w:rsidRPr="005A563E">
        <w:rPr>
          <w:rFonts w:ascii="Times New Roman" w:eastAsia="Times New Roman" w:hAnsi="Times New Roman" w:cs="Times New Roman"/>
          <w:sz w:val="28"/>
          <w:szCs w:val="28"/>
          <w:lang w:val="x-none" w:eastAsia="x-none"/>
        </w:rPr>
        <w:t xml:space="preserve"> соответствующ</w:t>
      </w:r>
      <w:r w:rsidRPr="005A563E">
        <w:rPr>
          <w:rFonts w:ascii="Times New Roman" w:eastAsia="Times New Roman" w:hAnsi="Times New Roman" w:cs="Times New Roman"/>
          <w:sz w:val="28"/>
          <w:szCs w:val="28"/>
          <w:lang w:eastAsia="x-none"/>
        </w:rPr>
        <w:t>ей</w:t>
      </w:r>
      <w:r w:rsidRPr="005A563E">
        <w:rPr>
          <w:rFonts w:ascii="Times New Roman" w:eastAsia="Times New Roman" w:hAnsi="Times New Roman" w:cs="Times New Roman"/>
          <w:sz w:val="28"/>
          <w:szCs w:val="28"/>
          <w:lang w:val="x-none" w:eastAsia="x-none"/>
        </w:rPr>
        <w:t xml:space="preserve"> условиям участия в мероприятии</w:t>
      </w:r>
      <w:r w:rsidRPr="005A563E">
        <w:rPr>
          <w:rFonts w:ascii="Times New Roman" w:eastAsia="Times New Roman" w:hAnsi="Times New Roman" w:cs="Times New Roman"/>
          <w:sz w:val="28"/>
          <w:szCs w:val="28"/>
          <w:lang w:eastAsia="x-none"/>
        </w:rPr>
        <w:t xml:space="preserve"> либо признания (отказа в признании) участником программы</w:t>
      </w:r>
      <w:r w:rsidRPr="005A563E">
        <w:rPr>
          <w:rFonts w:ascii="Times New Roman" w:eastAsia="Times New Roman" w:hAnsi="Times New Roman" w:cs="Times New Roman"/>
          <w:sz w:val="28"/>
          <w:szCs w:val="28"/>
          <w:lang w:val="x-none" w:eastAsia="x-none"/>
        </w:rPr>
        <w:t>.</w:t>
      </w:r>
    </w:p>
    <w:p w:rsidR="00543DAA" w:rsidRPr="005A563E" w:rsidRDefault="00543DAA" w:rsidP="00543DA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A563E">
        <w:rPr>
          <w:rFonts w:ascii="Times New Roman" w:eastAsia="Times New Roman" w:hAnsi="Times New Roman" w:cs="Times New Roman"/>
          <w:sz w:val="28"/>
          <w:szCs w:val="28"/>
          <w:lang w:eastAsia="x-none"/>
        </w:rPr>
        <w:t xml:space="preserve">Результат предоставления муниципальной услуги </w:t>
      </w:r>
      <w:proofErr w:type="gramStart"/>
      <w:r w:rsidRPr="005A563E">
        <w:rPr>
          <w:rFonts w:ascii="Times New Roman" w:eastAsia="Times New Roman" w:hAnsi="Times New Roman" w:cs="Times New Roman"/>
          <w:sz w:val="28"/>
          <w:szCs w:val="28"/>
          <w:lang w:eastAsia="x-none"/>
        </w:rPr>
        <w:t>предоставляется</w:t>
      </w:r>
      <w:r w:rsidRPr="005A563E">
        <w:rPr>
          <w:rFonts w:ascii="Times New Roman" w:eastAsia="Times New Roman" w:hAnsi="Times New Roman" w:cs="Times New Roman"/>
          <w:sz w:val="28"/>
          <w:szCs w:val="28"/>
          <w:lang w:eastAsia="x-none"/>
        </w:rPr>
        <w:br/>
        <w:t>(</w:t>
      </w:r>
      <w:proofErr w:type="gramEnd"/>
      <w:r w:rsidRPr="005A563E">
        <w:rPr>
          <w:rFonts w:ascii="Times New Roman" w:eastAsia="Times New Roman" w:hAnsi="Times New Roman" w:cs="Times New Roman"/>
          <w:sz w:val="28"/>
          <w:szCs w:val="28"/>
          <w:lang w:eastAsia="x-none"/>
        </w:rPr>
        <w:t>в соответствии со способом, указанным заявителем при подаче заявления</w:t>
      </w:r>
      <w:r w:rsidRPr="005A563E">
        <w:rPr>
          <w:rFonts w:ascii="Times New Roman" w:eastAsia="Times New Roman" w:hAnsi="Times New Roman" w:cs="Times New Roman"/>
          <w:sz w:val="28"/>
          <w:szCs w:val="28"/>
          <w:lang w:eastAsia="x-none"/>
        </w:rPr>
        <w:br/>
        <w:t>и документов):</w:t>
      </w:r>
    </w:p>
    <w:p w:rsidR="00543DAA" w:rsidRPr="005A563E" w:rsidRDefault="00543DAA" w:rsidP="00543DA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A563E">
        <w:rPr>
          <w:rFonts w:ascii="Times New Roman" w:eastAsia="Times New Roman" w:hAnsi="Times New Roman" w:cs="Times New Roman"/>
          <w:sz w:val="28"/>
          <w:szCs w:val="28"/>
          <w:lang w:eastAsia="x-none"/>
        </w:rPr>
        <w:t>1) при личной явке:</w:t>
      </w:r>
    </w:p>
    <w:p w:rsidR="00543DAA" w:rsidRPr="005A563E" w:rsidRDefault="00543DAA" w:rsidP="00543DA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A563E">
        <w:rPr>
          <w:rFonts w:ascii="Times New Roman" w:eastAsia="Times New Roman" w:hAnsi="Times New Roman" w:cs="Times New Roman"/>
          <w:sz w:val="28"/>
          <w:szCs w:val="28"/>
          <w:lang w:eastAsia="x-none"/>
        </w:rPr>
        <w:t>в ОМСУ;</w:t>
      </w:r>
    </w:p>
    <w:p w:rsidR="00543DAA" w:rsidRPr="005A563E" w:rsidRDefault="00543DAA" w:rsidP="00543DAA">
      <w:pPr>
        <w:spacing w:after="0" w:line="240" w:lineRule="auto"/>
        <w:ind w:firstLine="709"/>
        <w:jc w:val="both"/>
        <w:rPr>
          <w:rFonts w:ascii="Times New Roman" w:eastAsia="Times New Roman" w:hAnsi="Times New Roman" w:cs="Times New Roman"/>
          <w:sz w:val="28"/>
          <w:szCs w:val="28"/>
          <w:lang w:eastAsia="x-none"/>
        </w:rPr>
      </w:pPr>
      <w:r w:rsidRPr="005A563E">
        <w:rPr>
          <w:rFonts w:ascii="Times New Roman" w:eastAsia="Times New Roman" w:hAnsi="Times New Roman" w:cs="Times New Roman"/>
          <w:sz w:val="28"/>
          <w:szCs w:val="28"/>
          <w:lang w:val="x-none" w:eastAsia="x-none"/>
        </w:rPr>
        <w:t>в филиалах, отделах</w:t>
      </w:r>
      <w:r w:rsidRPr="005A563E">
        <w:rPr>
          <w:rFonts w:ascii="Times New Roman" w:eastAsia="Times New Roman" w:hAnsi="Times New Roman" w:cs="Times New Roman"/>
          <w:sz w:val="28"/>
          <w:szCs w:val="28"/>
          <w:lang w:eastAsia="x-none"/>
        </w:rPr>
        <w:t>,</w:t>
      </w:r>
      <w:r w:rsidRPr="005A563E">
        <w:rPr>
          <w:rFonts w:ascii="Times New Roman" w:eastAsia="Times New Roman" w:hAnsi="Times New Roman" w:cs="Times New Roman"/>
          <w:sz w:val="28"/>
          <w:szCs w:val="28"/>
          <w:lang w:val="x-none" w:eastAsia="x-none"/>
        </w:rPr>
        <w:t xml:space="preserve"> удаленных рабочих мест</w:t>
      </w:r>
      <w:r w:rsidRPr="005A563E">
        <w:rPr>
          <w:rFonts w:ascii="Times New Roman" w:eastAsia="Times New Roman" w:hAnsi="Times New Roman" w:cs="Times New Roman"/>
          <w:sz w:val="28"/>
          <w:szCs w:val="28"/>
          <w:lang w:eastAsia="x-none"/>
        </w:rPr>
        <w:t>ах</w:t>
      </w:r>
      <w:r w:rsidRPr="005A563E">
        <w:rPr>
          <w:rFonts w:ascii="Times New Roman" w:eastAsia="Times New Roman" w:hAnsi="Times New Roman" w:cs="Times New Roman"/>
          <w:sz w:val="28"/>
          <w:szCs w:val="28"/>
          <w:lang w:val="x-none" w:eastAsia="x-none"/>
        </w:rPr>
        <w:t xml:space="preserve"> ГБУ ЛО «МФЦ»;</w:t>
      </w:r>
    </w:p>
    <w:p w:rsidR="00543DAA" w:rsidRPr="005A563E" w:rsidRDefault="00543DAA" w:rsidP="00543DA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2) без личной явки:</w:t>
      </w:r>
    </w:p>
    <w:p w:rsidR="00543DAA" w:rsidRPr="005A563E" w:rsidRDefault="00543DAA" w:rsidP="00543DA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почтовым отправлением;</w:t>
      </w:r>
    </w:p>
    <w:p w:rsidR="00543DAA" w:rsidRPr="005A563E" w:rsidRDefault="00543DAA" w:rsidP="00543DA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в электронной форме через личный кабинет заявителя на ПГУ/ ЕПГУ.</w:t>
      </w:r>
    </w:p>
    <w:p w:rsidR="00543DAA" w:rsidRPr="005A563E" w:rsidRDefault="00543DAA" w:rsidP="00543DAA">
      <w:pPr>
        <w:spacing w:after="0" w:line="240" w:lineRule="auto"/>
        <w:ind w:firstLine="709"/>
        <w:rPr>
          <w:rFonts w:ascii="Times New Roman" w:eastAsia="Times New Roman" w:hAnsi="Times New Roman" w:cs="Times New Roman"/>
          <w:sz w:val="28"/>
          <w:szCs w:val="28"/>
          <w:lang w:eastAsia="x-none"/>
        </w:rPr>
      </w:pPr>
      <w:bookmarkStart w:id="8" w:name="sub_1027"/>
      <w:r w:rsidRPr="005A563E">
        <w:rPr>
          <w:rFonts w:ascii="Times New Roman" w:eastAsia="Times New Roman" w:hAnsi="Times New Roman" w:cs="Times New Roman"/>
          <w:sz w:val="28"/>
          <w:szCs w:val="28"/>
          <w:lang w:val="x-none" w:eastAsia="x-none"/>
        </w:rPr>
        <w:t xml:space="preserve">2.4. Срок предоставления муниципальной услуги составляет </w:t>
      </w:r>
      <w:r w:rsidRPr="005A563E">
        <w:rPr>
          <w:rFonts w:ascii="Times New Roman" w:eastAsia="Times New Roman" w:hAnsi="Times New Roman" w:cs="Times New Roman"/>
          <w:sz w:val="28"/>
          <w:szCs w:val="28"/>
          <w:lang w:eastAsia="x-none"/>
        </w:rPr>
        <w:t xml:space="preserve">8 рабочих </w:t>
      </w:r>
      <w:r w:rsidRPr="005A563E">
        <w:rPr>
          <w:rFonts w:ascii="Times New Roman" w:eastAsia="Times New Roman" w:hAnsi="Times New Roman" w:cs="Times New Roman"/>
          <w:sz w:val="28"/>
          <w:szCs w:val="28"/>
          <w:lang w:val="x-none" w:eastAsia="x-none"/>
        </w:rPr>
        <w:t>дней с даты поступления заявления в Администрацию</w:t>
      </w:r>
      <w:r w:rsidRPr="005A563E">
        <w:rPr>
          <w:rFonts w:ascii="Times New Roman" w:eastAsia="Times New Roman" w:hAnsi="Times New Roman" w:cs="Times New Roman"/>
          <w:sz w:val="28"/>
          <w:szCs w:val="28"/>
          <w:lang w:eastAsia="x-none"/>
        </w:rPr>
        <w:t xml:space="preserve"> </w:t>
      </w:r>
      <w:r w:rsidRPr="005A563E">
        <w:rPr>
          <w:rFonts w:ascii="Times New Roman" w:eastAsia="Times New Roman" w:hAnsi="Times New Roman" w:cs="Times New Roman"/>
          <w:sz w:val="28"/>
          <w:szCs w:val="28"/>
          <w:lang w:val="x-none" w:eastAsia="x-none"/>
        </w:rPr>
        <w:t>непосредственно, либо через МФЦ</w:t>
      </w:r>
      <w:r w:rsidRPr="005A563E">
        <w:rPr>
          <w:rFonts w:ascii="Times New Roman" w:eastAsia="Times New Roman" w:hAnsi="Times New Roman" w:cs="Times New Roman"/>
          <w:sz w:val="28"/>
          <w:szCs w:val="28"/>
          <w:lang w:eastAsia="x-none"/>
        </w:rPr>
        <w:t>.</w:t>
      </w:r>
    </w:p>
    <w:p w:rsidR="00543DAA" w:rsidRPr="005A563E" w:rsidRDefault="00543DAA" w:rsidP="00543DAA">
      <w:pPr>
        <w:spacing w:after="0" w:line="240" w:lineRule="auto"/>
        <w:ind w:firstLine="709"/>
        <w:rPr>
          <w:rFonts w:ascii="Times New Roman" w:eastAsia="Times New Roman" w:hAnsi="Times New Roman" w:cs="Times New Roman"/>
          <w:sz w:val="28"/>
          <w:szCs w:val="28"/>
          <w:lang w:val="x-none" w:eastAsia="x-none"/>
        </w:rPr>
      </w:pPr>
      <w:r w:rsidRPr="005A563E">
        <w:rPr>
          <w:rFonts w:ascii="Times New Roman" w:eastAsia="Times New Roman" w:hAnsi="Times New Roman" w:cs="Times New Roman"/>
          <w:sz w:val="28"/>
          <w:szCs w:val="28"/>
          <w:lang w:val="x-none" w:eastAsia="x-none"/>
        </w:rPr>
        <w:t>2.</w:t>
      </w:r>
      <w:r w:rsidRPr="005A563E">
        <w:rPr>
          <w:rFonts w:ascii="Times New Roman" w:eastAsia="Times New Roman" w:hAnsi="Times New Roman" w:cs="Times New Roman"/>
          <w:sz w:val="28"/>
          <w:szCs w:val="28"/>
          <w:lang w:eastAsia="x-none"/>
        </w:rPr>
        <w:t>5</w:t>
      </w:r>
      <w:r w:rsidRPr="005A563E">
        <w:rPr>
          <w:rFonts w:ascii="Times New Roman" w:eastAsia="Times New Roman" w:hAnsi="Times New Roman" w:cs="Times New Roman"/>
          <w:sz w:val="28"/>
          <w:szCs w:val="28"/>
          <w:lang w:val="x-none" w:eastAsia="x-none"/>
        </w:rPr>
        <w:t>. Правовые основания для предоставления муниципальной услуги:</w:t>
      </w:r>
      <w:bookmarkEnd w:id="8"/>
    </w:p>
    <w:p w:rsidR="00543DAA" w:rsidRPr="005A563E" w:rsidRDefault="00543DAA" w:rsidP="00543DAA">
      <w:pPr>
        <w:numPr>
          <w:ilvl w:val="0"/>
          <w:numId w:val="1"/>
        </w:numPr>
        <w:spacing w:after="0" w:line="240" w:lineRule="auto"/>
        <w:ind w:left="0" w:firstLine="709"/>
        <w:jc w:val="both"/>
        <w:rPr>
          <w:rFonts w:ascii="Times New Roman" w:eastAsia="Times New Roman" w:hAnsi="Times New Roman" w:cs="Times New Roman"/>
          <w:sz w:val="28"/>
          <w:szCs w:val="28"/>
          <w:lang w:val="x-none" w:eastAsia="x-none"/>
        </w:rPr>
      </w:pPr>
      <w:r w:rsidRPr="005A563E">
        <w:rPr>
          <w:rFonts w:ascii="Times New Roman" w:eastAsia="Times New Roman" w:hAnsi="Times New Roman" w:cs="Times New Roman"/>
          <w:sz w:val="28"/>
          <w:szCs w:val="28"/>
          <w:lang w:val="x-none" w:eastAsia="x-none"/>
        </w:rPr>
        <w:t>Конституция Российской Федерации</w:t>
      </w:r>
      <w:r w:rsidRPr="005A563E">
        <w:rPr>
          <w:rFonts w:ascii="Times New Roman" w:eastAsia="Times New Roman" w:hAnsi="Times New Roman" w:cs="Times New Roman"/>
          <w:sz w:val="28"/>
          <w:szCs w:val="28"/>
          <w:lang w:eastAsia="x-none"/>
        </w:rPr>
        <w:t xml:space="preserve"> от 12.12.1993;</w:t>
      </w:r>
    </w:p>
    <w:p w:rsidR="00543DAA" w:rsidRPr="005A563E" w:rsidRDefault="00543DAA" w:rsidP="00543DAA">
      <w:pPr>
        <w:numPr>
          <w:ilvl w:val="0"/>
          <w:numId w:val="1"/>
        </w:numPr>
        <w:autoSpaceDE w:val="0"/>
        <w:autoSpaceDN w:val="0"/>
        <w:adjustRightInd w:val="0"/>
        <w:spacing w:after="0" w:line="240" w:lineRule="auto"/>
        <w:ind w:left="0" w:firstLine="709"/>
        <w:jc w:val="both"/>
        <w:outlineLvl w:val="1"/>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 xml:space="preserve">Жилищный </w:t>
      </w:r>
      <w:hyperlink r:id="rId12" w:history="1">
        <w:r w:rsidRPr="005A563E">
          <w:rPr>
            <w:rFonts w:ascii="Times New Roman" w:eastAsia="Times New Roman" w:hAnsi="Times New Roman" w:cs="Times New Roman"/>
            <w:sz w:val="28"/>
            <w:szCs w:val="28"/>
            <w:lang w:eastAsia="ru-RU"/>
          </w:rPr>
          <w:t>кодекс</w:t>
        </w:r>
      </w:hyperlink>
      <w:r w:rsidRPr="005A563E">
        <w:rPr>
          <w:rFonts w:ascii="Times New Roman" w:eastAsia="Times New Roman" w:hAnsi="Times New Roman" w:cs="Times New Roman"/>
          <w:sz w:val="28"/>
          <w:szCs w:val="28"/>
          <w:lang w:eastAsia="ru-RU"/>
        </w:rPr>
        <w:t xml:space="preserve"> Российской Федерации от 29.12.2004 № 188-ФЗ;</w:t>
      </w:r>
    </w:p>
    <w:p w:rsidR="00543DAA" w:rsidRPr="005A563E" w:rsidRDefault="00543DAA" w:rsidP="00543DAA">
      <w:pPr>
        <w:numPr>
          <w:ilvl w:val="0"/>
          <w:numId w:val="1"/>
        </w:numPr>
        <w:autoSpaceDE w:val="0"/>
        <w:autoSpaceDN w:val="0"/>
        <w:adjustRightInd w:val="0"/>
        <w:spacing w:after="0" w:line="240" w:lineRule="auto"/>
        <w:ind w:left="0" w:firstLine="709"/>
        <w:jc w:val="both"/>
        <w:outlineLvl w:val="1"/>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Федеральный закон от 06.10.2003 № 131-ФЗ «Об общих принципах организации местного самоуправления в Российской Федерации»;</w:t>
      </w:r>
    </w:p>
    <w:p w:rsidR="00543DAA" w:rsidRPr="005A563E" w:rsidRDefault="00543DAA" w:rsidP="00543DAA">
      <w:pPr>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Постановление Правительства Ленинградской области от 14.11.2013</w:t>
      </w:r>
      <w:r w:rsidRPr="005A563E">
        <w:rPr>
          <w:rFonts w:ascii="Times New Roman" w:eastAsia="Times New Roman" w:hAnsi="Times New Roman" w:cs="Times New Roman"/>
          <w:sz w:val="28"/>
          <w:szCs w:val="28"/>
          <w:lang w:eastAsia="ru-RU"/>
        </w:rPr>
        <w:br/>
        <w:t>№ 407 «Об утверждении государственной программы Ленинградской области «Формирование городской среды и обеспечение качественным жильем граждан»;</w:t>
      </w:r>
    </w:p>
    <w:p w:rsidR="00543DAA" w:rsidRPr="005A563E" w:rsidRDefault="00543DAA" w:rsidP="00543DAA">
      <w:pPr>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Постановление Правительства РФ от 17.12.2010 № 1050 «О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543DAA" w:rsidRPr="005A563E" w:rsidRDefault="00543DAA" w:rsidP="00543DAA">
      <w:pPr>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 xml:space="preserve">Приказ комитета по строительству Ленинградской области от 06.07.2023 № 7 «Об утверждении положения о порядке предоставления молодым семьям, </w:t>
      </w:r>
      <w:r w:rsidRPr="005A563E">
        <w:rPr>
          <w:rFonts w:ascii="Times New Roman" w:eastAsia="Times New Roman" w:hAnsi="Times New Roman" w:cs="Times New Roman"/>
          <w:sz w:val="28"/>
          <w:szCs w:val="28"/>
          <w:lang w:eastAsia="ru-RU"/>
        </w:rPr>
        <w:lastRenderedPageBreak/>
        <w:t>нуждающимся в улучшении жилищных условий, социальных выплат на приобретение (строительство) жилья и их использования».</w:t>
      </w:r>
    </w:p>
    <w:p w:rsidR="00543DAA" w:rsidRPr="005A563E" w:rsidRDefault="00543DAA" w:rsidP="00543DAA">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543DAA" w:rsidRPr="005A563E" w:rsidRDefault="00543DAA" w:rsidP="00543DAA">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543DAA" w:rsidRPr="005A563E" w:rsidRDefault="00543DAA" w:rsidP="00543DA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543DAA" w:rsidRPr="005A563E" w:rsidRDefault="00543DAA" w:rsidP="00543DA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2.6.1. Для участия в Мероприятии в целях использования социальной выплаты:</w:t>
      </w:r>
    </w:p>
    <w:p w:rsidR="00543DAA" w:rsidRPr="005A563E" w:rsidRDefault="00543DAA" w:rsidP="00543DA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для оплаты цены договора купли-продажи жилого помещения (за исключением случаев, когда оплата цены договора купли-продажи предусматривается в составе цены договора с уполномоченной организацией на приобретение жилого помещения на первичном рынке жилья);</w:t>
      </w:r>
    </w:p>
    <w:p w:rsidR="00543DAA" w:rsidRPr="005A563E" w:rsidRDefault="00543DAA" w:rsidP="00543DA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 xml:space="preserve"> для оплаты цены договора строительного подряда на строительство жилого дома (далее - договор строительного подряда); </w:t>
      </w:r>
    </w:p>
    <w:p w:rsidR="00543DAA" w:rsidRPr="005A563E" w:rsidRDefault="00543DAA" w:rsidP="00543DA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 xml:space="preserve">для осуществления последнего платежа в счет уплаты паевого взноса в полном размере, после уплаты которого жилое помещение переходит в собственность молодой семьи (в случае если молодая семья или один из супругов в молодой семье является членом жилищного, жилищно-строительного, жилищного накопительного кооператива (далее - кооператив); </w:t>
      </w:r>
    </w:p>
    <w:p w:rsidR="00543DAA" w:rsidRPr="005A563E" w:rsidRDefault="00543DAA" w:rsidP="00543DA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 xml:space="preserve">для уплаты первоначального взноса при получении жилищного кредита, в том числе ипотечного, или жилищного займа (далее - жилищный кредит) на приобретение жилого помещения по договору купли-продажи или строительство жилого дома; </w:t>
      </w:r>
    </w:p>
    <w:p w:rsidR="00543DAA" w:rsidRPr="005A563E" w:rsidRDefault="00543DAA" w:rsidP="00543DA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для оплаты цены договора с уполномоченной организацией на приобретение в интересах молодой семьи жилого помещения на первичном рынке жилья, в том числе на оплату цены договора купли-продажи жилого помещения (в случаях, когда это предусмотрено договором с уполномоченной организацией) и (или) оплату услуг указанной организации;</w:t>
      </w:r>
    </w:p>
    <w:p w:rsidR="00543DAA" w:rsidRPr="005A563E" w:rsidRDefault="00543DAA" w:rsidP="00543DA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 xml:space="preserve">для уплаты цены договора участия в долевом строительстве, который предусматривает в качестве объекта долевого строительства жилое помещение, содержащего одно из условий привлечения денежных средств участников долевого строительства, установленных </w:t>
      </w:r>
      <w:hyperlink r:id="rId13" w:history="1">
        <w:r w:rsidRPr="005A563E">
          <w:rPr>
            <w:rFonts w:ascii="Times New Roman" w:eastAsia="Times New Roman" w:hAnsi="Times New Roman" w:cs="Times New Roman"/>
            <w:sz w:val="28"/>
            <w:szCs w:val="28"/>
            <w:lang w:eastAsia="ru-RU"/>
          </w:rPr>
          <w:t>пунктом 5 части 4 статьи 4</w:t>
        </w:r>
      </w:hyperlink>
      <w:r w:rsidRPr="005A563E">
        <w:rPr>
          <w:rFonts w:ascii="Times New Roman" w:eastAsia="Times New Roman" w:hAnsi="Times New Roman" w:cs="Times New Roman"/>
          <w:sz w:val="28"/>
          <w:szCs w:val="28"/>
          <w:lang w:eastAsia="ru-RU"/>
        </w:rPr>
        <w:t xml:space="preserve"> Федерального закона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(далее - договор участия в долевом строительстве), или уплаты цены договора уступки участником долевого строительства прав требований по договору участия в долевом строительстве (далее - договор уступки прав требований по договору участия в долевом строительстве);</w:t>
      </w:r>
    </w:p>
    <w:p w:rsidR="00543DAA" w:rsidRPr="005A563E" w:rsidRDefault="00543DAA" w:rsidP="00543DAA">
      <w:pPr>
        <w:autoSpaceDE w:val="0"/>
        <w:autoSpaceDN w:val="0"/>
        <w:adjustRightInd w:val="0"/>
        <w:spacing w:after="0" w:line="240" w:lineRule="auto"/>
        <w:ind w:firstLine="709"/>
        <w:jc w:val="both"/>
        <w:rPr>
          <w:rFonts w:ascii="Times New Roman" w:eastAsia="Times New Roman" w:hAnsi="Times New Roman" w:cs="Times New Roman"/>
          <w:sz w:val="24"/>
          <w:szCs w:val="28"/>
          <w:lang w:eastAsia="ru-RU"/>
        </w:rPr>
      </w:pPr>
      <w:r w:rsidRPr="005A563E">
        <w:rPr>
          <w:rFonts w:ascii="Times New Roman" w:eastAsia="Times New Roman" w:hAnsi="Times New Roman" w:cs="Times New Roman"/>
          <w:sz w:val="28"/>
          <w:szCs w:val="28"/>
          <w:lang w:eastAsia="ru-RU"/>
        </w:rPr>
        <w:t>для уплаты первоначального взноса при получении жилищного кредита на уплату цены договора участия в долевом строительстве, на уплату цены договора уступки прав требований по договору участия в долевом строительстве:</w:t>
      </w:r>
    </w:p>
    <w:p w:rsidR="00543DAA" w:rsidRPr="005A563E" w:rsidRDefault="00543DAA" w:rsidP="00543DA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p>
    <w:p w:rsidR="00543DAA" w:rsidRPr="005A563E" w:rsidRDefault="00543DAA" w:rsidP="00543DA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A563E">
        <w:rPr>
          <w:rFonts w:ascii="Times New Roman" w:eastAsia="Times New Roman" w:hAnsi="Times New Roman" w:cs="Times New Roman"/>
          <w:sz w:val="28"/>
          <w:szCs w:val="28"/>
          <w:lang w:eastAsia="x-none"/>
        </w:rPr>
        <w:t>1) заявление по форме, приведенной в приложении № 1, в 2 экземплярах (один экземпляр возвращается заявителю с указанием даты принятия заявления</w:t>
      </w:r>
      <w:r w:rsidRPr="005A563E">
        <w:rPr>
          <w:rFonts w:ascii="Times New Roman" w:eastAsia="Times New Roman" w:hAnsi="Times New Roman" w:cs="Times New Roman"/>
          <w:sz w:val="28"/>
          <w:szCs w:val="28"/>
          <w:lang w:eastAsia="x-none"/>
        </w:rPr>
        <w:br/>
        <w:t>и приложенных к нему документов);</w:t>
      </w:r>
    </w:p>
    <w:p w:rsidR="00543DAA" w:rsidRPr="005A563E" w:rsidRDefault="00543DAA" w:rsidP="00543DA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A563E">
        <w:rPr>
          <w:rFonts w:ascii="Times New Roman" w:eastAsia="Times New Roman" w:hAnsi="Times New Roman" w:cs="Times New Roman"/>
          <w:sz w:val="28"/>
          <w:szCs w:val="28"/>
          <w:lang w:eastAsia="x-none"/>
        </w:rPr>
        <w:t xml:space="preserve">2) копия документов, удостоверяющих личность каждого члена семьи; </w:t>
      </w:r>
    </w:p>
    <w:p w:rsidR="00543DAA" w:rsidRPr="005A563E" w:rsidRDefault="00543DAA" w:rsidP="00543DA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A563E">
        <w:rPr>
          <w:rFonts w:ascii="Times New Roman" w:eastAsia="Times New Roman" w:hAnsi="Times New Roman" w:cs="Times New Roman"/>
          <w:sz w:val="28"/>
          <w:szCs w:val="28"/>
          <w:lang w:eastAsia="x-none"/>
        </w:rPr>
        <w:lastRenderedPageBreak/>
        <w:t>3) заявление по форме,</w:t>
      </w:r>
      <w:r w:rsidRPr="005A563E">
        <w:rPr>
          <w:rFonts w:ascii="Times New Roman" w:eastAsia="Times New Roman" w:hAnsi="Times New Roman" w:cs="Times New Roman"/>
          <w:sz w:val="28"/>
          <w:szCs w:val="24"/>
          <w:lang w:val="x-none" w:eastAsia="x-none"/>
        </w:rPr>
        <w:t xml:space="preserve"> </w:t>
      </w:r>
      <w:r w:rsidRPr="005A563E">
        <w:rPr>
          <w:rFonts w:ascii="Times New Roman" w:eastAsia="Times New Roman" w:hAnsi="Times New Roman" w:cs="Times New Roman"/>
          <w:sz w:val="28"/>
          <w:szCs w:val="28"/>
          <w:lang w:eastAsia="x-none"/>
        </w:rPr>
        <w:t xml:space="preserve">приведенной в приложении №2 в 2 экземплярах (один экземпляр возвращается заявителю с указанием даты принятия заявления и приложенных к нему документов) для произведения оценки доходов и иных денежных </w:t>
      </w:r>
      <w:proofErr w:type="gramStart"/>
      <w:r w:rsidRPr="005A563E">
        <w:rPr>
          <w:rFonts w:ascii="Times New Roman" w:eastAsia="Times New Roman" w:hAnsi="Times New Roman" w:cs="Times New Roman"/>
          <w:sz w:val="28"/>
          <w:szCs w:val="28"/>
          <w:lang w:eastAsia="x-none"/>
        </w:rPr>
        <w:t>средств  и</w:t>
      </w:r>
      <w:proofErr w:type="gramEnd"/>
      <w:r w:rsidRPr="005A563E">
        <w:rPr>
          <w:rFonts w:ascii="Times New Roman" w:eastAsia="Times New Roman" w:hAnsi="Times New Roman" w:cs="Times New Roman"/>
          <w:sz w:val="28"/>
          <w:szCs w:val="28"/>
          <w:lang w:eastAsia="x-none"/>
        </w:rPr>
        <w:t xml:space="preserve"> документы, подтверждающие признание молодой семьи как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w:t>
      </w:r>
    </w:p>
    <w:p w:rsidR="00543DAA" w:rsidRPr="005A563E" w:rsidRDefault="00543DAA" w:rsidP="00543DA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A563E">
        <w:rPr>
          <w:rFonts w:ascii="Times New Roman" w:eastAsia="Times New Roman" w:hAnsi="Times New Roman" w:cs="Times New Roman"/>
          <w:sz w:val="28"/>
          <w:szCs w:val="28"/>
          <w:lang w:eastAsia="x-none"/>
        </w:rPr>
        <w:t>Документами, подтверждающими наличие у молодой семьи достаточных доходов, являются один или несколько из нижеперечисленных документов:</w:t>
      </w:r>
    </w:p>
    <w:p w:rsidR="00543DAA" w:rsidRPr="005A563E" w:rsidRDefault="00543DAA" w:rsidP="00543DA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A563E">
        <w:rPr>
          <w:rFonts w:ascii="Times New Roman" w:eastAsia="Times New Roman" w:hAnsi="Times New Roman" w:cs="Times New Roman"/>
          <w:sz w:val="28"/>
          <w:szCs w:val="28"/>
          <w:lang w:eastAsia="x-none"/>
        </w:rPr>
        <w:t xml:space="preserve">а) копия договора банковского счета (банковского вклада) с приложением справки соответствующего банка о состоянии счета (размере вклада); </w:t>
      </w:r>
    </w:p>
    <w:p w:rsidR="00543DAA" w:rsidRPr="005A563E" w:rsidRDefault="00543DAA" w:rsidP="00543DA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A563E">
        <w:rPr>
          <w:rFonts w:ascii="Times New Roman" w:eastAsia="Times New Roman" w:hAnsi="Times New Roman" w:cs="Times New Roman"/>
          <w:sz w:val="28"/>
          <w:szCs w:val="28"/>
          <w:lang w:eastAsia="x-none"/>
        </w:rPr>
        <w:t>б) копия свидетельства (свидетельств) о государственной регистрации права собственности на жилое помещение на члена(</w:t>
      </w:r>
      <w:proofErr w:type="spellStart"/>
      <w:r w:rsidRPr="005A563E">
        <w:rPr>
          <w:rFonts w:ascii="Times New Roman" w:eastAsia="Times New Roman" w:hAnsi="Times New Roman" w:cs="Times New Roman"/>
          <w:sz w:val="28"/>
          <w:szCs w:val="28"/>
          <w:lang w:eastAsia="x-none"/>
        </w:rPr>
        <w:t>ов</w:t>
      </w:r>
      <w:proofErr w:type="spellEnd"/>
      <w:r w:rsidRPr="005A563E">
        <w:rPr>
          <w:rFonts w:ascii="Times New Roman" w:eastAsia="Times New Roman" w:hAnsi="Times New Roman" w:cs="Times New Roman"/>
          <w:sz w:val="28"/>
          <w:szCs w:val="28"/>
          <w:lang w:eastAsia="x-none"/>
        </w:rPr>
        <w:t>) молодой семьи и заявление в произвольной форме от члена(</w:t>
      </w:r>
      <w:proofErr w:type="spellStart"/>
      <w:r w:rsidRPr="005A563E">
        <w:rPr>
          <w:rFonts w:ascii="Times New Roman" w:eastAsia="Times New Roman" w:hAnsi="Times New Roman" w:cs="Times New Roman"/>
          <w:sz w:val="28"/>
          <w:szCs w:val="28"/>
          <w:lang w:eastAsia="x-none"/>
        </w:rPr>
        <w:t>ов</w:t>
      </w:r>
      <w:proofErr w:type="spellEnd"/>
      <w:r w:rsidRPr="005A563E">
        <w:rPr>
          <w:rFonts w:ascii="Times New Roman" w:eastAsia="Times New Roman" w:hAnsi="Times New Roman" w:cs="Times New Roman"/>
          <w:sz w:val="28"/>
          <w:szCs w:val="28"/>
          <w:lang w:eastAsia="x-none"/>
        </w:rPr>
        <w:t xml:space="preserve">) молодой семьи о намерении отчуждения данного жилого помещения при получении субсидии на приобретение жилья в целях улучшения жилищных условий. Жилое помещение не должно быть ветхим и аварийным.  </w:t>
      </w:r>
    </w:p>
    <w:p w:rsidR="00543DAA" w:rsidRPr="005A563E" w:rsidRDefault="00543DAA" w:rsidP="00543DA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A563E">
        <w:rPr>
          <w:rFonts w:ascii="Times New Roman" w:eastAsia="Times New Roman" w:hAnsi="Times New Roman" w:cs="Times New Roman"/>
          <w:sz w:val="28"/>
          <w:szCs w:val="28"/>
          <w:lang w:eastAsia="x-none"/>
        </w:rPr>
        <w:t>в) документы, подтверждающие наличие имеющегося в собственности молодой семьи недвижимого имущества (в случае, если данные документы не зарегистрированы в Едином государственном реестре недвижимости) и их оценочную стоимость и заявление в произвольной форме от члена(</w:t>
      </w:r>
      <w:proofErr w:type="spellStart"/>
      <w:r w:rsidRPr="005A563E">
        <w:rPr>
          <w:rFonts w:ascii="Times New Roman" w:eastAsia="Times New Roman" w:hAnsi="Times New Roman" w:cs="Times New Roman"/>
          <w:sz w:val="28"/>
          <w:szCs w:val="28"/>
          <w:lang w:eastAsia="x-none"/>
        </w:rPr>
        <w:t>ов</w:t>
      </w:r>
      <w:proofErr w:type="spellEnd"/>
      <w:r w:rsidRPr="005A563E">
        <w:rPr>
          <w:rFonts w:ascii="Times New Roman" w:eastAsia="Times New Roman" w:hAnsi="Times New Roman" w:cs="Times New Roman"/>
          <w:sz w:val="28"/>
          <w:szCs w:val="28"/>
          <w:lang w:eastAsia="x-none"/>
        </w:rPr>
        <w:t>) молодой семьи о намерении отчуждения данного недвижимого имущества при получении субсидии на приобретение жилья в целях улучшения жилищных условий;</w:t>
      </w:r>
    </w:p>
    <w:p w:rsidR="00543DAA" w:rsidRPr="005A563E" w:rsidRDefault="00543DAA" w:rsidP="00543DA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A563E">
        <w:rPr>
          <w:rFonts w:ascii="Times New Roman" w:eastAsia="Times New Roman" w:hAnsi="Times New Roman" w:cs="Times New Roman"/>
          <w:sz w:val="28"/>
          <w:szCs w:val="28"/>
          <w:lang w:eastAsia="x-none"/>
        </w:rPr>
        <w:t>г) копия государственного сертификата на материнский (семейный) капитал и справка из территориального органа Фонда пенсионного и социального страхования Российской Федерации о состоянии финансовой части лицевого счета, лица, имеющего право на дополнительные меры государственной поддержки (размер материнского (семейного) капитала с учетом индексации);</w:t>
      </w:r>
    </w:p>
    <w:p w:rsidR="00543DAA" w:rsidRPr="005A563E" w:rsidRDefault="00543DAA" w:rsidP="00543DA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A563E">
        <w:rPr>
          <w:rFonts w:ascii="Times New Roman" w:eastAsia="Times New Roman" w:hAnsi="Times New Roman" w:cs="Times New Roman"/>
          <w:sz w:val="28"/>
          <w:szCs w:val="28"/>
          <w:lang w:eastAsia="x-none"/>
        </w:rPr>
        <w:t xml:space="preserve">д) справка из кредитной организации или иного юридического лица о возможности предоставления ипотечного жилищного кредита (займа) молодой семье на сумму, превышающую размер предоставляемой социальной выплаты, необходимую для полного расчета за жилье; </w:t>
      </w:r>
    </w:p>
    <w:p w:rsidR="00543DAA" w:rsidRPr="005A563E" w:rsidRDefault="00543DAA" w:rsidP="00543DA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A563E">
        <w:rPr>
          <w:rFonts w:ascii="Times New Roman" w:eastAsia="Times New Roman" w:hAnsi="Times New Roman" w:cs="Times New Roman"/>
          <w:sz w:val="28"/>
          <w:szCs w:val="28"/>
          <w:lang w:eastAsia="x-none"/>
        </w:rPr>
        <w:t>е) заключение о рыночной стоимости транспортных средств, находящихся в собственности членов (члена) молодой семьи, произведенное оценочной организацией в порядке, установленном законодательством Российской Федерации, а также копии технических паспортов указанных транспортных средств;</w:t>
      </w:r>
    </w:p>
    <w:p w:rsidR="00543DAA" w:rsidRPr="005A563E" w:rsidRDefault="00543DAA" w:rsidP="00543DA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p>
    <w:p w:rsidR="00543DAA" w:rsidRPr="005A563E" w:rsidRDefault="00543DAA" w:rsidP="00543DA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A563E">
        <w:rPr>
          <w:rFonts w:ascii="Times New Roman" w:eastAsia="Times New Roman" w:hAnsi="Times New Roman" w:cs="Times New Roman"/>
          <w:sz w:val="28"/>
          <w:szCs w:val="28"/>
          <w:lang w:eastAsia="x-none"/>
        </w:rPr>
        <w:t>2.6.2. Для участия в Мероприятии в целях использования социальной выплаты:</w:t>
      </w:r>
    </w:p>
    <w:p w:rsidR="00543DAA" w:rsidRPr="005A563E" w:rsidRDefault="00543DAA" w:rsidP="00543DA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4"/>
          <w:szCs w:val="28"/>
          <w:lang w:eastAsia="ru-RU"/>
        </w:rPr>
        <w:t xml:space="preserve"> </w:t>
      </w:r>
      <w:r w:rsidRPr="005A563E">
        <w:rPr>
          <w:rFonts w:ascii="Times New Roman" w:eastAsia="Times New Roman" w:hAnsi="Times New Roman" w:cs="Times New Roman"/>
          <w:sz w:val="28"/>
          <w:szCs w:val="28"/>
          <w:lang w:eastAsia="ru-RU"/>
        </w:rPr>
        <w:t>для погашения суммы основного долга (части суммы основного долга) и уплаты процентов по жилищным кредитам на приобретение жилого помещения или строительство жилого дома или по кредиту (займу) на погашение ранее предоставленного жилищного кредита на приобретение жилого помещения или строительство жилого дома, за исключением иных процентов, штрафов, комиссий и пеней за просрочку исполнения обязательств по указанным жилищным кредитам или кредитам (займам) на погашение ранее предоставленного жилищного кредита;</w:t>
      </w:r>
    </w:p>
    <w:p w:rsidR="00543DAA" w:rsidRPr="005A563E" w:rsidRDefault="00543DAA" w:rsidP="00543DA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lastRenderedPageBreak/>
        <w:t>для погашения суммы основного долга (части суммы основного долга) и уплаты процентов по жилищному кредиту на уплату цены договора участия в долевом строительстве или на уплату цены договора уступки прав требований по договору участия в долевом строительстве либо по кредиту (займу) на погашение ранее предоставленного жилищного кредита на уплату цены договора участия в долевом строительстве или на уплату цены договора уступки прав требований по договору участия в долевом строительстве (за исключением иных процентов, штрафов, комиссий и пеней за просрочку исполнения обязательств по указанным жилищным кредитам либо кредитам (займам) на погашение ранее предоставленного жилищного кредита):</w:t>
      </w:r>
    </w:p>
    <w:p w:rsidR="00543DAA" w:rsidRPr="005A563E" w:rsidRDefault="00543DAA" w:rsidP="00543DA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p>
    <w:p w:rsidR="00543DAA" w:rsidRPr="005A563E" w:rsidRDefault="00543DAA" w:rsidP="00543DA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A563E">
        <w:rPr>
          <w:rFonts w:ascii="Times New Roman" w:eastAsia="Times New Roman" w:hAnsi="Times New Roman" w:cs="Times New Roman"/>
          <w:sz w:val="28"/>
          <w:szCs w:val="28"/>
          <w:lang w:eastAsia="x-none"/>
        </w:rPr>
        <w:t>1) заявление по форме, приведенной в приложении № 1, в 2 экземплярах (один экземпляр возвращается заявителю с указанием даты принятия заявления и приложенных к нему документов);</w:t>
      </w:r>
    </w:p>
    <w:p w:rsidR="00543DAA" w:rsidRPr="005A563E" w:rsidRDefault="00543DAA" w:rsidP="00543DA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A563E">
        <w:rPr>
          <w:rFonts w:ascii="Times New Roman" w:eastAsia="Times New Roman" w:hAnsi="Times New Roman" w:cs="Times New Roman"/>
          <w:sz w:val="28"/>
          <w:szCs w:val="28"/>
          <w:lang w:eastAsia="x-none"/>
        </w:rPr>
        <w:t>2) копии документов, удостоверяющих личность каждого члена семьи;</w:t>
      </w:r>
    </w:p>
    <w:p w:rsidR="00543DAA" w:rsidRPr="005A563E" w:rsidRDefault="00543DAA" w:rsidP="00543DA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A563E">
        <w:rPr>
          <w:rFonts w:ascii="Times New Roman" w:eastAsia="Times New Roman" w:hAnsi="Times New Roman" w:cs="Times New Roman"/>
          <w:sz w:val="28"/>
          <w:szCs w:val="28"/>
          <w:lang w:eastAsia="x-none"/>
        </w:rPr>
        <w:t>3) копия кредитного договора (договор займа);</w:t>
      </w:r>
    </w:p>
    <w:p w:rsidR="00543DAA" w:rsidRPr="005A563E" w:rsidRDefault="00543DAA" w:rsidP="00543DA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A563E">
        <w:rPr>
          <w:rFonts w:ascii="Times New Roman" w:eastAsia="Times New Roman" w:hAnsi="Times New Roman" w:cs="Times New Roman"/>
          <w:sz w:val="28"/>
          <w:szCs w:val="28"/>
          <w:lang w:eastAsia="x-none"/>
        </w:rPr>
        <w:t>4) справка кредитора (заимодавца) о сумме остатка основного долга и сумме задолженности по выплате процентов за пользование ипотечным жилищным кредитом (займом).</w:t>
      </w:r>
    </w:p>
    <w:p w:rsidR="00543DAA" w:rsidRPr="005A563E" w:rsidRDefault="00543DAA" w:rsidP="00543DA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A563E">
        <w:rPr>
          <w:rFonts w:ascii="Times New Roman" w:eastAsia="Times New Roman" w:hAnsi="Times New Roman" w:cs="Times New Roman"/>
          <w:sz w:val="28"/>
          <w:szCs w:val="28"/>
          <w:lang w:eastAsia="x-none"/>
        </w:rPr>
        <w:t>Документы должны быть действующими на дату их представления. Копии документов должны быть заверены нотариально или лицом, осуществляющим прием документов.</w:t>
      </w:r>
    </w:p>
    <w:p w:rsidR="00543DAA" w:rsidRPr="005A563E" w:rsidRDefault="00543DAA" w:rsidP="00543DA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543DAA" w:rsidRPr="005A563E" w:rsidRDefault="00543DAA" w:rsidP="00543DA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 xml:space="preserve">2.7.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w:t>
      </w:r>
      <w:proofErr w:type="gramStart"/>
      <w:r w:rsidRPr="005A563E">
        <w:rPr>
          <w:rFonts w:ascii="Times New Roman" w:eastAsia="Times New Roman" w:hAnsi="Times New Roman" w:cs="Times New Roman"/>
          <w:sz w:val="28"/>
          <w:szCs w:val="28"/>
          <w:lang w:eastAsia="ru-RU"/>
        </w:rPr>
        <w:t>подведомственных  им</w:t>
      </w:r>
      <w:proofErr w:type="gramEnd"/>
      <w:r w:rsidRPr="005A563E">
        <w:rPr>
          <w:rFonts w:ascii="Times New Roman" w:eastAsia="Times New Roman" w:hAnsi="Times New Roman" w:cs="Times New Roman"/>
          <w:sz w:val="28"/>
          <w:szCs w:val="28"/>
          <w:lang w:eastAsia="ru-RU"/>
        </w:rPr>
        <w:t xml:space="preserve">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543DAA" w:rsidRPr="005A563E" w:rsidRDefault="00543DAA" w:rsidP="00543DA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Отдел в рамках межведомственного информационного взаимодействия для предоставления муниципальной услуги запрашивает следующие документы:</w:t>
      </w:r>
    </w:p>
    <w:p w:rsidR="00543DAA" w:rsidRPr="005A563E" w:rsidRDefault="00543DAA" w:rsidP="00543DA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а) документы, подтверждающие родственные отношения между лицами, указанными в заявлении в качестве членов семьи;</w:t>
      </w:r>
    </w:p>
    <w:p w:rsidR="00543DAA" w:rsidRPr="005A563E" w:rsidRDefault="00543DAA" w:rsidP="00543DA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б) сведения, подтверждающие регистрацию брака (на неполную семью не распространяется);</w:t>
      </w:r>
    </w:p>
    <w:p w:rsidR="00543DAA" w:rsidRPr="005A563E" w:rsidRDefault="00543DAA" w:rsidP="00543DA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в) сведения, содержащие информацию о зарегистрированных гражданах в жилом помещении;</w:t>
      </w:r>
    </w:p>
    <w:p w:rsidR="00543DAA" w:rsidRPr="005A563E" w:rsidRDefault="00543DAA" w:rsidP="00543DA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г) выписку (выписки) из Единого государственного реестра недвижимости о правах отдельного лица на имевшиеся (имеющиеся) у него объекты недвижимости на территории Российской Федерации - на заявителя и членов его семьи;</w:t>
      </w:r>
    </w:p>
    <w:p w:rsidR="00543DAA" w:rsidRPr="005A563E" w:rsidRDefault="00543DAA" w:rsidP="00543DA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д) документы, подтверждающие право собственности, постоянного (бессрочного) пользования или пожизненного наследуемого владения членов молодой семьи на земельный участок и разрешение на строительство индивидуального жилого дома (в случае строительства индивидуального жилого дома);</w:t>
      </w:r>
    </w:p>
    <w:p w:rsidR="00543DAA" w:rsidRPr="005A563E" w:rsidRDefault="00543DAA" w:rsidP="00543DA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lastRenderedPageBreak/>
        <w:t>е) справки на заявителя и членов его семьи, выданные филиалом Ленинградского областного государственного унитарного предприятия технической инвентаризации и оценки недвижимости (ГУП "</w:t>
      </w:r>
      <w:proofErr w:type="spellStart"/>
      <w:r w:rsidRPr="005A563E">
        <w:rPr>
          <w:rFonts w:ascii="Times New Roman" w:eastAsia="Times New Roman" w:hAnsi="Times New Roman" w:cs="Times New Roman"/>
          <w:sz w:val="28"/>
          <w:szCs w:val="28"/>
          <w:lang w:eastAsia="ru-RU"/>
        </w:rPr>
        <w:t>Леноблинвентаризация</w:t>
      </w:r>
      <w:proofErr w:type="spellEnd"/>
      <w:r w:rsidRPr="005A563E">
        <w:rPr>
          <w:rFonts w:ascii="Times New Roman" w:eastAsia="Times New Roman" w:hAnsi="Times New Roman" w:cs="Times New Roman"/>
          <w:sz w:val="28"/>
          <w:szCs w:val="28"/>
          <w:lang w:eastAsia="ru-RU"/>
        </w:rPr>
        <w:t>") о наличии или отсутствии жилых помещений на праве собственности, зарегистрированных по состоянию на 1 января 1997 года;</w:t>
      </w:r>
    </w:p>
    <w:p w:rsidR="00543DAA" w:rsidRPr="005A563E" w:rsidRDefault="00543DAA" w:rsidP="00543DA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ж) документ, подтверждающий признание членов молодой семьи в качестве нуждающихся в улучшении жилищных условий, а в случае погашения основной суммы долга и уплаты процентов по жилищному (ипотечному) кредиту (займу) на приобретение (строительство) жилого помещения - документ, подтверждающий, что молодая семья была признана нуждающейся в жилом помещении на момент заключения этого кредитного договора (займа);</w:t>
      </w:r>
    </w:p>
    <w:p w:rsidR="00543DAA" w:rsidRPr="005A563E" w:rsidRDefault="00543DAA" w:rsidP="00543DA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 xml:space="preserve">з) документ, подтверждающий признание </w:t>
      </w:r>
      <w:proofErr w:type="gramStart"/>
      <w:r w:rsidRPr="005A563E">
        <w:rPr>
          <w:rFonts w:ascii="Times New Roman" w:eastAsia="Times New Roman" w:hAnsi="Times New Roman" w:cs="Times New Roman"/>
          <w:sz w:val="28"/>
          <w:szCs w:val="28"/>
          <w:lang w:eastAsia="ru-RU"/>
        </w:rPr>
        <w:t>молодой семьи</w:t>
      </w:r>
      <w:proofErr w:type="gramEnd"/>
      <w:r w:rsidRPr="005A563E">
        <w:rPr>
          <w:rFonts w:ascii="Times New Roman" w:eastAsia="Times New Roman" w:hAnsi="Times New Roman" w:cs="Times New Roman"/>
          <w:sz w:val="28"/>
          <w:szCs w:val="28"/>
          <w:lang w:eastAsia="ru-RU"/>
        </w:rPr>
        <w:t xml:space="preserve"> имеющей доходы, позволяющие получить кредит, либо иные денежные средства в размере части стоимости приобретения (строительства) жилья, не обеспеченной за счет размера предоставляемой социальной выплаты в планируемом году;</w:t>
      </w:r>
    </w:p>
    <w:p w:rsidR="00543DAA" w:rsidRPr="005A563E" w:rsidRDefault="00543DAA" w:rsidP="00543DA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и) копия государственного сертификата на материнский (семейный) капитал и справка из территориального органа Фонда пенсионного и социального страхования Российской Федерации о состоянии финансовой части лицевого счета, лица, имеющего право на дополнительные меры государственной поддержки (размер материнского (семейного) капитала с учетом индексации);</w:t>
      </w:r>
    </w:p>
    <w:p w:rsidR="00543DAA" w:rsidRPr="005A563E" w:rsidRDefault="00543DAA" w:rsidP="00543DA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к) копия документа, подтверждающего наличие у заявителя средств материнского (семейного) капитала, и справка из территориального органа Фонда пенсионного и социального страхования Российской Федерации о состоянии финансовой части лицевого счета лица, имеющего право на дополнительные меры государственной поддержки (размер материнского (семейного) капитала с учетом индексации) – для подтверждения наличия у молодой семьи достаточных доходов;</w:t>
      </w:r>
    </w:p>
    <w:p w:rsidR="00543DAA" w:rsidRPr="005A563E" w:rsidRDefault="00543DAA" w:rsidP="00543DA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л) документ, подтверждающий регистрацию в системе индивидуального (персонифицированного) учета каждого члена семьи (СНИЛС).</w:t>
      </w:r>
    </w:p>
    <w:p w:rsidR="00543DAA" w:rsidRPr="005A563E" w:rsidRDefault="00543DAA" w:rsidP="00543DA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543DAA" w:rsidRPr="005A563E" w:rsidRDefault="00543DAA" w:rsidP="00543DA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 xml:space="preserve">Заявитель вправе представить документы, указанные в пункте 2.7, по собственной инициативе. </w:t>
      </w:r>
    </w:p>
    <w:p w:rsidR="00543DAA" w:rsidRPr="005A563E" w:rsidRDefault="00543DAA" w:rsidP="00543DA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2.7.1. При предоставлении государственной услуги запрещается требовать от заявителя:</w:t>
      </w:r>
    </w:p>
    <w:p w:rsidR="00543DAA" w:rsidRPr="005A563E" w:rsidRDefault="00543DAA" w:rsidP="00543DA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543DAA" w:rsidRPr="005A563E" w:rsidRDefault="00543DAA" w:rsidP="00543DA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w:t>
      </w:r>
      <w:r w:rsidRPr="005A563E">
        <w:rPr>
          <w:rFonts w:ascii="Times New Roman" w:eastAsia="Times New Roman" w:hAnsi="Times New Roman" w:cs="Times New Roman"/>
          <w:sz w:val="28"/>
          <w:szCs w:val="28"/>
          <w:lang w:eastAsia="ru-RU"/>
        </w:rPr>
        <w:lastRenderedPageBreak/>
        <w:t>в части 6 статьи 7 Федерального закона от 27.07.2010 № 210-ФЗ «Об организации предоставления государственных и муниципальных услуг»;</w:t>
      </w:r>
    </w:p>
    <w:p w:rsidR="00543DAA" w:rsidRPr="005A563E" w:rsidRDefault="00543DAA" w:rsidP="00543DA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543DAA" w:rsidRPr="005A563E" w:rsidRDefault="00543DAA" w:rsidP="00543DA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w:t>
      </w:r>
    </w:p>
    <w:p w:rsidR="00543DAA" w:rsidRPr="005A563E" w:rsidRDefault="00543DAA" w:rsidP="00543DA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543DAA" w:rsidRPr="005A563E" w:rsidRDefault="00543DAA" w:rsidP="00543DA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государственной услуги, ОМСУ, предоставляющий муниципальную услугу, вправе:</w:t>
      </w:r>
    </w:p>
    <w:p w:rsidR="00543DAA" w:rsidRPr="005A563E" w:rsidRDefault="00543DAA" w:rsidP="00543DA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1) проводить мероприятия, направленные на подготовку результатов предоставления государственных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543DAA" w:rsidRPr="005A563E" w:rsidRDefault="00543DAA" w:rsidP="00543DA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2) при условии наличия запроса заявителя о предоставлении государственной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543DAA" w:rsidRPr="005A563E" w:rsidRDefault="00543DAA" w:rsidP="00543DA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9" w:name="Par0"/>
      <w:bookmarkEnd w:id="9"/>
      <w:r w:rsidRPr="005A563E">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543DAA" w:rsidRPr="005A563E" w:rsidRDefault="00543DAA" w:rsidP="00543DAA">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 xml:space="preserve">Основанием для приостановления предоставления муниципальной услуги является </w:t>
      </w:r>
      <w:proofErr w:type="spellStart"/>
      <w:r w:rsidRPr="005A563E">
        <w:rPr>
          <w:rFonts w:ascii="Times New Roman" w:eastAsia="Times New Roman" w:hAnsi="Times New Roman" w:cs="Times New Roman"/>
          <w:sz w:val="28"/>
          <w:szCs w:val="28"/>
          <w:lang w:eastAsia="ru-RU"/>
        </w:rPr>
        <w:t>непоступление</w:t>
      </w:r>
      <w:proofErr w:type="spellEnd"/>
      <w:r w:rsidRPr="005A563E">
        <w:rPr>
          <w:rFonts w:ascii="Times New Roman" w:eastAsia="Times New Roman" w:hAnsi="Times New Roman" w:cs="Times New Roman"/>
          <w:sz w:val="28"/>
          <w:szCs w:val="28"/>
          <w:lang w:eastAsia="ru-RU"/>
        </w:rPr>
        <w:t xml:space="preserve"> в ОМСУ ответа на межведомственный запрос:</w:t>
      </w:r>
    </w:p>
    <w:p w:rsidR="00543DAA" w:rsidRPr="005A563E" w:rsidRDefault="00543DAA" w:rsidP="00543DAA">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по истечении 5 рабочих дней со дня поступления межведомственного запроса в орган или организацию, предоставляющие документ и информацию, при направлении на бумажном носителе посредством почтового отправления;</w:t>
      </w:r>
    </w:p>
    <w:p w:rsidR="00543DAA" w:rsidRPr="005A563E" w:rsidRDefault="00543DAA" w:rsidP="00543DAA">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lastRenderedPageBreak/>
        <w:t>по истечении 48 часов при межведомственном информационном взаимодействии в электронной форме с момента направления соответствующего запроса ОМСУ.</w:t>
      </w:r>
    </w:p>
    <w:p w:rsidR="00543DAA" w:rsidRPr="005A563E" w:rsidRDefault="00543DAA" w:rsidP="00543DAA">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 xml:space="preserve">При </w:t>
      </w:r>
      <w:proofErr w:type="spellStart"/>
      <w:r w:rsidRPr="005A563E">
        <w:rPr>
          <w:rFonts w:ascii="Times New Roman" w:eastAsia="Times New Roman" w:hAnsi="Times New Roman" w:cs="Times New Roman"/>
          <w:sz w:val="28"/>
          <w:szCs w:val="28"/>
          <w:lang w:eastAsia="ru-RU"/>
        </w:rPr>
        <w:t>непоступлении</w:t>
      </w:r>
      <w:proofErr w:type="spellEnd"/>
      <w:r w:rsidRPr="005A563E">
        <w:rPr>
          <w:rFonts w:ascii="Times New Roman" w:eastAsia="Times New Roman" w:hAnsi="Times New Roman" w:cs="Times New Roman"/>
          <w:sz w:val="28"/>
          <w:szCs w:val="28"/>
          <w:lang w:eastAsia="ru-RU"/>
        </w:rPr>
        <w:t xml:space="preserve"> в указанный срок запрашиваемых документов (сведений) должностное лицо ОМСУ, ответственное за подготовку решения о предоставлении (об отказе в предоставлении) муниципальной услуги, готовит </w:t>
      </w:r>
      <w:hyperlink r:id="rId14" w:history="1">
        <w:r w:rsidRPr="005A563E">
          <w:rPr>
            <w:rFonts w:ascii="Times New Roman" w:eastAsia="Times New Roman" w:hAnsi="Times New Roman" w:cs="Times New Roman"/>
            <w:sz w:val="28"/>
            <w:szCs w:val="28"/>
            <w:lang w:eastAsia="ru-RU"/>
          </w:rPr>
          <w:t>уведомление</w:t>
        </w:r>
      </w:hyperlink>
      <w:r w:rsidRPr="005A563E">
        <w:rPr>
          <w:rFonts w:ascii="Times New Roman" w:eastAsia="Times New Roman" w:hAnsi="Times New Roman" w:cs="Times New Roman"/>
          <w:sz w:val="28"/>
          <w:szCs w:val="28"/>
          <w:lang w:eastAsia="ru-RU"/>
        </w:rPr>
        <w:t xml:space="preserve"> о приостановлении предоставления муниципальной услуги, согласовывает его и подписывает у уполномоченного на подписание должностного лица и повторно направляет межведомственный запрос не реже одного раза в месяц.</w:t>
      </w:r>
    </w:p>
    <w:p w:rsidR="00543DAA" w:rsidRPr="005A563E" w:rsidRDefault="00543DAA" w:rsidP="00543DAA">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Срок подготовки и направления заявителю уведомления о приостановлении не должен превышать 2 рабочих дней со дня принятия соответствующего решения.</w:t>
      </w:r>
    </w:p>
    <w:p w:rsidR="00543DAA" w:rsidRPr="005A563E" w:rsidRDefault="00543DAA" w:rsidP="00543DA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543DAA" w:rsidRPr="005A563E" w:rsidRDefault="00543DAA" w:rsidP="00543DA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 xml:space="preserve">2.9. Исчерпывающий перечень оснований для отказа в приеме документов, необходимых для предоставления муниципальной услуги. </w:t>
      </w:r>
    </w:p>
    <w:p w:rsidR="00543DAA" w:rsidRPr="005A563E" w:rsidRDefault="00543DAA" w:rsidP="00543DA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В приеме документов, необходимых для предоставления муниципальной услуги, может быть отказано в следующих случаях:</w:t>
      </w:r>
    </w:p>
    <w:p w:rsidR="00543DAA" w:rsidRPr="005A563E" w:rsidRDefault="00543DAA" w:rsidP="00543DA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а) нарушен срок подачи документов;</w:t>
      </w:r>
    </w:p>
    <w:p w:rsidR="00543DAA" w:rsidRPr="005A563E" w:rsidRDefault="00543DAA" w:rsidP="00543DA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б) заявление на получение услуги оформлено не в соответствии с административным регламентом;</w:t>
      </w:r>
    </w:p>
    <w:p w:rsidR="00543DAA" w:rsidRPr="005A563E" w:rsidRDefault="00543DAA" w:rsidP="00543DA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в) в заявлении имеются незаполненные разделы (пункты), подлежащие обязательному заполнению;</w:t>
      </w:r>
    </w:p>
    <w:p w:rsidR="00543DAA" w:rsidRPr="005A563E" w:rsidRDefault="00543DAA" w:rsidP="00543DA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г) текст в заявлении не поддается прочтению;</w:t>
      </w:r>
    </w:p>
    <w:p w:rsidR="00543DAA" w:rsidRPr="005A563E" w:rsidRDefault="00543DAA" w:rsidP="00543DA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д) заявление не подписано заявителем (подписано неуполномоченным лицом);</w:t>
      </w:r>
    </w:p>
    <w:p w:rsidR="00543DAA" w:rsidRPr="005A563E" w:rsidRDefault="00543DAA" w:rsidP="00543DA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ж) заявление подано лицом, не уполномоченным на осуществление таких действий;</w:t>
      </w:r>
    </w:p>
    <w:p w:rsidR="00543DAA" w:rsidRPr="005A563E" w:rsidRDefault="00543DAA" w:rsidP="00543DA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з) представленные заявителем документы не отвечают требованиям, установленным административным регламентом;</w:t>
      </w:r>
    </w:p>
    <w:p w:rsidR="00543DAA" w:rsidRPr="005A563E" w:rsidRDefault="00543DAA" w:rsidP="00543DA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к) заявление с комплектом документов подписаны недействительной электронной подписью;</w:t>
      </w:r>
    </w:p>
    <w:p w:rsidR="00543DAA" w:rsidRPr="005A563E" w:rsidRDefault="00543DAA" w:rsidP="00543DA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л) отсутствие права на предоставление муниципальной услуги.</w:t>
      </w:r>
    </w:p>
    <w:p w:rsidR="00543DAA" w:rsidRPr="005A563E" w:rsidRDefault="00543DAA" w:rsidP="00543DA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Повторное обращение гражданина допускается после устранения причин возврата документов, но не позднее срока, установленного пунктом 1.2 настоящего административного регламента.</w:t>
      </w:r>
    </w:p>
    <w:p w:rsidR="00543DAA" w:rsidRPr="005A563E" w:rsidRDefault="00543DAA" w:rsidP="00543DA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2.10. Исчерпывающий перечень оснований для отказа в предоставлении муниципальной услуги.</w:t>
      </w:r>
    </w:p>
    <w:p w:rsidR="00543DAA" w:rsidRPr="005A563E" w:rsidRDefault="00543DAA" w:rsidP="00543DA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Основаниями для отказа в признании молодой семьи участницей мероприятия являются:</w:t>
      </w:r>
    </w:p>
    <w:p w:rsidR="00543DAA" w:rsidRPr="005A563E" w:rsidRDefault="00543DAA" w:rsidP="00543DA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 xml:space="preserve">а) несоответствие молодой семьи требованиям, предусмотренным </w:t>
      </w:r>
      <w:hyperlink r:id="rId15" w:history="1">
        <w:r w:rsidRPr="005A563E">
          <w:rPr>
            <w:rFonts w:ascii="Times New Roman" w:eastAsia="Times New Roman" w:hAnsi="Times New Roman" w:cs="Times New Roman"/>
            <w:sz w:val="28"/>
            <w:szCs w:val="28"/>
            <w:lang w:eastAsia="ru-RU"/>
          </w:rPr>
          <w:t>пунктом 6</w:t>
        </w:r>
      </w:hyperlink>
      <w:r w:rsidRPr="005A563E">
        <w:rPr>
          <w:rFonts w:ascii="Times New Roman" w:eastAsia="Times New Roman" w:hAnsi="Times New Roman" w:cs="Times New Roman"/>
          <w:sz w:val="28"/>
          <w:szCs w:val="28"/>
          <w:lang w:eastAsia="ru-RU"/>
        </w:rPr>
        <w:t xml:space="preserve"> Правил (пунктом 1.2 настоящего регламента);</w:t>
      </w:r>
    </w:p>
    <w:p w:rsidR="00543DAA" w:rsidRPr="005A563E" w:rsidRDefault="00543DAA" w:rsidP="00543DA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б) непредставление или представление не в полном объеме документов, предусмотренных пунктами 2.6.1, 2.6.2 настоящего регламента;</w:t>
      </w:r>
    </w:p>
    <w:p w:rsidR="00543DAA" w:rsidRPr="005A563E" w:rsidRDefault="00543DAA" w:rsidP="00543DA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в) недостоверность сведений, содержащихся в представленных документах;</w:t>
      </w:r>
    </w:p>
    <w:p w:rsidR="00543DAA" w:rsidRPr="005A563E" w:rsidRDefault="00543DAA" w:rsidP="00543DA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 xml:space="preserve">г) ранее реализованное право на улучшение жилищных условий с использованием социальной выплаты или иной формы государственной поддержки за счет средств федерального бюджета, за исключением средств (части средств) материнского (семейного) капитала, а также мер государственной поддержки семей, имеющих детей, в части погашения обязательств по ипотечным жилищным кредитам, </w:t>
      </w:r>
      <w:r w:rsidRPr="005A563E">
        <w:rPr>
          <w:rFonts w:ascii="Times New Roman" w:eastAsia="Times New Roman" w:hAnsi="Times New Roman" w:cs="Times New Roman"/>
          <w:sz w:val="28"/>
          <w:szCs w:val="28"/>
          <w:lang w:eastAsia="ru-RU"/>
        </w:rPr>
        <w:lastRenderedPageBreak/>
        <w:t xml:space="preserve">предусмотренных Федеральным </w:t>
      </w:r>
      <w:hyperlink r:id="rId16" w:history="1">
        <w:r w:rsidRPr="005A563E">
          <w:rPr>
            <w:rFonts w:ascii="Times New Roman" w:eastAsia="Times New Roman" w:hAnsi="Times New Roman" w:cs="Times New Roman"/>
            <w:sz w:val="28"/>
            <w:szCs w:val="28"/>
            <w:lang w:eastAsia="ru-RU"/>
          </w:rPr>
          <w:t>законом</w:t>
        </w:r>
      </w:hyperlink>
      <w:r w:rsidRPr="005A563E">
        <w:rPr>
          <w:rFonts w:ascii="Times New Roman" w:eastAsia="Times New Roman" w:hAnsi="Times New Roman" w:cs="Times New Roman"/>
          <w:sz w:val="28"/>
          <w:szCs w:val="28"/>
          <w:lang w:eastAsia="ru-RU"/>
        </w:rPr>
        <w:t xml:space="preserve"> "О мерах государственной поддержки семей, имеющих детей, в части погашения обязательств по ипотечным жилищным кредитам (займам) и о внесении изменений в статью 13.2 Федерального закона "Об актах гражданского состояния".</w:t>
      </w:r>
    </w:p>
    <w:p w:rsidR="00543DAA" w:rsidRPr="005A563E" w:rsidRDefault="00543DAA" w:rsidP="00543DAA">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bookmarkStart w:id="10" w:name="sub_121028"/>
      <w:bookmarkStart w:id="11" w:name="sub_1028"/>
      <w:bookmarkStart w:id="12" w:name="sub_1003"/>
      <w:bookmarkEnd w:id="7"/>
      <w:r w:rsidRPr="005A563E">
        <w:rPr>
          <w:rFonts w:ascii="Times New Roman" w:eastAsia="Times New Roman" w:hAnsi="Times New Roman" w:cs="Times New Roman"/>
          <w:sz w:val="28"/>
          <w:szCs w:val="28"/>
          <w:lang w:eastAsia="ru-RU"/>
        </w:rPr>
        <w:t>2.11. Муниципальная услуга предоставляется Администрацией бесплатно.</w:t>
      </w:r>
    </w:p>
    <w:p w:rsidR="00543DAA" w:rsidRPr="005A563E" w:rsidRDefault="00543DAA" w:rsidP="00543DAA">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не должен превышать 15 минут.</w:t>
      </w:r>
    </w:p>
    <w:p w:rsidR="00543DAA" w:rsidRPr="005A563E" w:rsidRDefault="00543DAA" w:rsidP="00543DAA">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2.13. Срок регистрации запроса заявителя о предоставлении муниципальной услуги.</w:t>
      </w:r>
    </w:p>
    <w:p w:rsidR="00543DAA" w:rsidRPr="005A563E" w:rsidRDefault="00543DAA" w:rsidP="00543DAA">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при личном обращении – 1 рабочий день;</w:t>
      </w:r>
    </w:p>
    <w:p w:rsidR="00543DAA" w:rsidRPr="005A563E" w:rsidRDefault="00543DAA" w:rsidP="00543DAA">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при направлении запроса почтовой связью в ОМСУ – в день поступления запроса в ОМСУ;</w:t>
      </w:r>
    </w:p>
    <w:p w:rsidR="00543DAA" w:rsidRPr="005A563E" w:rsidRDefault="00543DAA" w:rsidP="00543DAA">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при направлении запроса на бумажном носителе из МФЦ в ОМСУ – в день поступления запроса в ОМСУ;</w:t>
      </w:r>
    </w:p>
    <w:p w:rsidR="00543DAA" w:rsidRPr="005A563E" w:rsidRDefault="00543DAA" w:rsidP="00543DAA">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A563E">
        <w:rPr>
          <w:rFonts w:ascii="Times New Roman" w:eastAsia="Times New Roman" w:hAnsi="Times New Roman" w:cs="Times New Roman"/>
          <w:sz w:val="28"/>
          <w:szCs w:val="28"/>
          <w:lang w:eastAsia="ru-RU"/>
        </w:rPr>
        <w:t>при направлении запроса в форме электронного документа посредством ЕПГУ или ПГУ ЛО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543DAA" w:rsidRPr="005A563E" w:rsidRDefault="00543DAA" w:rsidP="00543DAA">
      <w:pPr>
        <w:tabs>
          <w:tab w:val="left" w:pos="142"/>
          <w:tab w:val="left" w:pos="284"/>
        </w:tabs>
        <w:spacing w:after="0" w:line="240" w:lineRule="auto"/>
        <w:ind w:firstLine="709"/>
        <w:jc w:val="both"/>
        <w:rPr>
          <w:rFonts w:ascii="Times New Roman" w:eastAsia="Times New Roman" w:hAnsi="Times New Roman" w:cs="Times New Roman"/>
          <w:sz w:val="28"/>
          <w:szCs w:val="28"/>
          <w:lang w:val="x-none" w:eastAsia="x-none"/>
        </w:rPr>
      </w:pPr>
      <w:r w:rsidRPr="005A563E">
        <w:rPr>
          <w:rFonts w:ascii="Times New Roman" w:eastAsia="Times New Roman" w:hAnsi="Times New Roman" w:cs="Times New Roman"/>
          <w:sz w:val="28"/>
          <w:szCs w:val="28"/>
          <w:lang w:val="x-none" w:eastAsia="x-none"/>
        </w:rPr>
        <w:t>2.1</w:t>
      </w:r>
      <w:r w:rsidRPr="005A563E">
        <w:rPr>
          <w:rFonts w:ascii="Times New Roman" w:eastAsia="Times New Roman" w:hAnsi="Times New Roman" w:cs="Times New Roman"/>
          <w:sz w:val="28"/>
          <w:szCs w:val="28"/>
          <w:lang w:eastAsia="x-none"/>
        </w:rPr>
        <w:t>4</w:t>
      </w:r>
      <w:r w:rsidRPr="005A563E">
        <w:rPr>
          <w:rFonts w:ascii="Times New Roman" w:eastAsia="Times New Roman" w:hAnsi="Times New Roman" w:cs="Times New Roman"/>
          <w:sz w:val="28"/>
          <w:szCs w:val="28"/>
          <w:lang w:val="x-none" w:eastAsia="x-none"/>
        </w:rPr>
        <w:t>.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543DAA" w:rsidRPr="005A563E" w:rsidRDefault="00543DAA" w:rsidP="00543DA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A563E">
        <w:rPr>
          <w:rFonts w:ascii="Times New Roman" w:eastAsia="Times New Roman" w:hAnsi="Times New Roman" w:cs="Times New Roman"/>
          <w:sz w:val="28"/>
          <w:szCs w:val="28"/>
          <w:lang w:val="x-none" w:eastAsia="x-none"/>
        </w:rPr>
        <w:t>2.1</w:t>
      </w:r>
      <w:r w:rsidRPr="005A563E">
        <w:rPr>
          <w:rFonts w:ascii="Times New Roman" w:eastAsia="Times New Roman" w:hAnsi="Times New Roman" w:cs="Times New Roman"/>
          <w:sz w:val="28"/>
          <w:szCs w:val="28"/>
          <w:lang w:eastAsia="x-none"/>
        </w:rPr>
        <w:t>4</w:t>
      </w:r>
      <w:r w:rsidRPr="005A563E">
        <w:rPr>
          <w:rFonts w:ascii="Times New Roman" w:eastAsia="Times New Roman" w:hAnsi="Times New Roman" w:cs="Times New Roman"/>
          <w:sz w:val="28"/>
          <w:szCs w:val="28"/>
          <w:lang w:val="x-none" w:eastAsia="x-none"/>
        </w:rPr>
        <w:t>.1. Предоставление</w:t>
      </w:r>
      <w:r w:rsidRPr="005A563E">
        <w:rPr>
          <w:rFonts w:ascii="Times New Roman" w:eastAsia="Times New Roman" w:hAnsi="Times New Roman" w:cs="Times New Roman"/>
          <w:sz w:val="28"/>
          <w:szCs w:val="28"/>
          <w:lang w:eastAsia="x-none"/>
        </w:rPr>
        <w:t xml:space="preserve"> муниципальной</w:t>
      </w:r>
      <w:r w:rsidRPr="005A563E">
        <w:rPr>
          <w:rFonts w:ascii="Times New Roman" w:eastAsia="Times New Roman" w:hAnsi="Times New Roman" w:cs="Times New Roman"/>
          <w:sz w:val="28"/>
          <w:szCs w:val="28"/>
          <w:lang w:val="x-none" w:eastAsia="x-none"/>
        </w:rPr>
        <w:t xml:space="preserve"> услуги осуществляется в специально выделенных для этих целей помещениях </w:t>
      </w:r>
      <w:r w:rsidRPr="005A563E">
        <w:rPr>
          <w:rFonts w:ascii="Times New Roman" w:eastAsia="Times New Roman" w:hAnsi="Times New Roman" w:cs="Times New Roman"/>
          <w:sz w:val="28"/>
          <w:szCs w:val="28"/>
          <w:lang w:eastAsia="x-none"/>
        </w:rPr>
        <w:t xml:space="preserve">Администрации </w:t>
      </w:r>
      <w:r w:rsidRPr="005A563E">
        <w:rPr>
          <w:rFonts w:ascii="Times New Roman" w:eastAsia="Times New Roman" w:hAnsi="Times New Roman" w:cs="Times New Roman"/>
          <w:sz w:val="28"/>
          <w:szCs w:val="28"/>
          <w:lang w:val="x-none" w:eastAsia="x-none"/>
        </w:rPr>
        <w:t>и</w:t>
      </w:r>
      <w:r w:rsidRPr="005A563E">
        <w:rPr>
          <w:rFonts w:ascii="Times New Roman" w:eastAsia="Times New Roman" w:hAnsi="Times New Roman" w:cs="Times New Roman"/>
          <w:sz w:val="28"/>
          <w:szCs w:val="28"/>
          <w:lang w:eastAsia="x-none"/>
        </w:rPr>
        <w:t>ли в</w:t>
      </w:r>
      <w:r w:rsidRPr="005A563E">
        <w:rPr>
          <w:rFonts w:ascii="Times New Roman" w:eastAsia="Times New Roman" w:hAnsi="Times New Roman" w:cs="Times New Roman"/>
          <w:sz w:val="28"/>
          <w:szCs w:val="28"/>
          <w:lang w:val="x-none" w:eastAsia="x-none"/>
        </w:rPr>
        <w:t xml:space="preserve"> МФЦ</w:t>
      </w:r>
      <w:r w:rsidRPr="005A563E">
        <w:rPr>
          <w:rFonts w:ascii="Times New Roman" w:eastAsia="Times New Roman" w:hAnsi="Times New Roman" w:cs="Times New Roman"/>
          <w:sz w:val="28"/>
          <w:szCs w:val="28"/>
          <w:lang w:eastAsia="x-none"/>
        </w:rPr>
        <w:t>.</w:t>
      </w:r>
    </w:p>
    <w:p w:rsidR="00543DAA" w:rsidRPr="005A563E" w:rsidRDefault="00543DAA" w:rsidP="00543DA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A563E">
        <w:rPr>
          <w:rFonts w:ascii="Times New Roman" w:eastAsia="Times New Roman" w:hAnsi="Times New Roman" w:cs="Times New Roman"/>
          <w:sz w:val="28"/>
          <w:szCs w:val="28"/>
          <w:lang w:eastAsia="x-none"/>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543DAA" w:rsidRPr="00543DAA" w:rsidRDefault="00543DAA" w:rsidP="00543DA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A563E">
        <w:rPr>
          <w:rFonts w:ascii="Times New Roman" w:eastAsia="Times New Roman" w:hAnsi="Times New Roman" w:cs="Times New Roman"/>
          <w:sz w:val="28"/>
          <w:szCs w:val="28"/>
          <w:lang w:eastAsia="x-none"/>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543DAA" w:rsidRPr="00543DAA" w:rsidRDefault="00543DAA" w:rsidP="00543DAA">
      <w:pPr>
        <w:tabs>
          <w:tab w:val="left" w:pos="142"/>
          <w:tab w:val="left" w:pos="284"/>
        </w:tabs>
        <w:spacing w:after="0" w:line="240" w:lineRule="auto"/>
        <w:ind w:firstLine="709"/>
        <w:jc w:val="both"/>
        <w:rPr>
          <w:rFonts w:ascii="Times New Roman" w:eastAsia="Times New Roman" w:hAnsi="Times New Roman" w:cs="Times New Roman"/>
          <w:strike/>
          <w:sz w:val="28"/>
          <w:szCs w:val="28"/>
          <w:lang w:eastAsia="x-none"/>
        </w:rPr>
      </w:pPr>
      <w:r w:rsidRPr="00543DAA">
        <w:rPr>
          <w:rFonts w:ascii="Times New Roman" w:eastAsia="Times New Roman" w:hAnsi="Times New Roman" w:cs="Times New Roman"/>
          <w:sz w:val="28"/>
          <w:szCs w:val="28"/>
          <w:lang w:eastAsia="x-none"/>
        </w:rPr>
        <w:t>2.14.4. Вход в здание (помещение) и выход из него оборудуются, информационными табличками (вывесками), содержащие информацию о режиме его работы.</w:t>
      </w:r>
    </w:p>
    <w:p w:rsidR="00543DAA" w:rsidRPr="00543DAA" w:rsidRDefault="00543DAA" w:rsidP="00543DA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43DAA">
        <w:rPr>
          <w:rFonts w:ascii="Times New Roman" w:eastAsia="Times New Roman" w:hAnsi="Times New Roman" w:cs="Times New Roman"/>
          <w:sz w:val="28"/>
          <w:szCs w:val="28"/>
          <w:lang w:eastAsia="x-none"/>
        </w:rPr>
        <w:t>2.14.5.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543DAA" w:rsidRPr="00543DAA" w:rsidRDefault="00543DAA" w:rsidP="00543DA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43DAA">
        <w:rPr>
          <w:rFonts w:ascii="Times New Roman" w:eastAsia="Times New Roman" w:hAnsi="Times New Roman" w:cs="Times New Roman"/>
          <w:sz w:val="28"/>
          <w:szCs w:val="28"/>
          <w:lang w:eastAsia="x-none"/>
        </w:rPr>
        <w:t>2.14.6. При необходимости инвалиду предоставляется помощник из числа работников Администрации, МФЦ для преодоления барьеров, возникающих при предоставлении муниципальной услуги наравне с другими гражданами.</w:t>
      </w:r>
    </w:p>
    <w:p w:rsidR="00543DAA" w:rsidRPr="00543DAA" w:rsidRDefault="00543DAA" w:rsidP="00543DA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43DAA">
        <w:rPr>
          <w:rFonts w:ascii="Times New Roman" w:eastAsia="Times New Roman" w:hAnsi="Times New Roman" w:cs="Times New Roman"/>
          <w:sz w:val="28"/>
          <w:szCs w:val="28"/>
          <w:lang w:eastAsia="x-none"/>
        </w:rPr>
        <w:lastRenderedPageBreak/>
        <w:t>2.14.7.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543DAA" w:rsidRPr="00543DAA" w:rsidRDefault="00543DAA" w:rsidP="00543DA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43DAA">
        <w:rPr>
          <w:rFonts w:ascii="Times New Roman" w:eastAsia="Times New Roman" w:hAnsi="Times New Roman" w:cs="Times New Roman"/>
          <w:sz w:val="28"/>
          <w:szCs w:val="28"/>
          <w:lang w:eastAsia="x-none"/>
        </w:rPr>
        <w:t>2.14.8.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rsidR="00543DAA" w:rsidRPr="00543DAA" w:rsidRDefault="00543DAA" w:rsidP="00543DA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43DAA">
        <w:rPr>
          <w:rFonts w:ascii="Times New Roman" w:eastAsia="Times New Roman" w:hAnsi="Times New Roman" w:cs="Times New Roman"/>
          <w:sz w:val="28"/>
          <w:szCs w:val="28"/>
          <w:lang w:eastAsia="x-none"/>
        </w:rPr>
        <w:t>2.14.9. Оборудование мест повышенного удобства с дополнительным местом для собаки – поводыря и устройств для передвижения инвалида (костылей, ходунков).</w:t>
      </w:r>
    </w:p>
    <w:p w:rsidR="00543DAA" w:rsidRPr="00543DAA" w:rsidRDefault="00543DAA" w:rsidP="00543DA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43DAA">
        <w:rPr>
          <w:rFonts w:ascii="Times New Roman" w:eastAsia="Times New Roman" w:hAnsi="Times New Roman" w:cs="Times New Roman"/>
          <w:sz w:val="28"/>
          <w:szCs w:val="28"/>
          <w:lang w:eastAsia="x-none"/>
        </w:rPr>
        <w:t>2.14.10.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543DAA" w:rsidRPr="00543DAA" w:rsidRDefault="00543DAA" w:rsidP="00543DA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43DAA">
        <w:rPr>
          <w:rFonts w:ascii="Times New Roman" w:eastAsia="Times New Roman" w:hAnsi="Times New Roman" w:cs="Times New Roman"/>
          <w:sz w:val="28"/>
          <w:szCs w:val="28"/>
          <w:lang w:eastAsia="x-none"/>
        </w:rPr>
        <w:t xml:space="preserve">2.14.11. Помещения приема и выдачи документов должны предусматривать места для ожидания, информирования и приема заявителей. </w:t>
      </w:r>
    </w:p>
    <w:p w:rsidR="00543DAA" w:rsidRPr="00543DAA" w:rsidRDefault="00543DAA" w:rsidP="00543DA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43DAA">
        <w:rPr>
          <w:rFonts w:ascii="Times New Roman" w:eastAsia="Times New Roman" w:hAnsi="Times New Roman" w:cs="Times New Roman"/>
          <w:sz w:val="28"/>
          <w:szCs w:val="28"/>
          <w:lang w:eastAsia="x-none"/>
        </w:rPr>
        <w:t>2.14.12.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543DAA" w:rsidRPr="00543DAA" w:rsidRDefault="00543DAA" w:rsidP="00543DAA">
      <w:pPr>
        <w:spacing w:after="0" w:line="240" w:lineRule="auto"/>
        <w:ind w:firstLine="709"/>
        <w:jc w:val="both"/>
        <w:rPr>
          <w:rFonts w:ascii="Times New Roman" w:eastAsia="Times New Roman" w:hAnsi="Times New Roman" w:cs="Times New Roman"/>
          <w:sz w:val="28"/>
          <w:szCs w:val="28"/>
          <w:lang w:eastAsia="x-none"/>
        </w:rPr>
      </w:pPr>
      <w:r w:rsidRPr="00543DAA">
        <w:rPr>
          <w:rFonts w:ascii="Times New Roman" w:eastAsia="Times New Roman" w:hAnsi="Times New Roman" w:cs="Times New Roman"/>
          <w:sz w:val="28"/>
          <w:szCs w:val="28"/>
          <w:lang w:eastAsia="x-none"/>
        </w:rPr>
        <w:t>2.14.13.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543DAA" w:rsidRPr="00543DAA" w:rsidRDefault="00543DAA" w:rsidP="00543DAA">
      <w:pPr>
        <w:spacing w:after="0" w:line="240" w:lineRule="auto"/>
        <w:ind w:firstLine="709"/>
        <w:jc w:val="both"/>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543DAA" w:rsidRPr="00543DAA" w:rsidRDefault="00543DAA" w:rsidP="00543DAA">
      <w:pPr>
        <w:tabs>
          <w:tab w:val="left" w:pos="142"/>
          <w:tab w:val="left" w:pos="284"/>
        </w:tabs>
        <w:spacing w:after="0" w:line="240" w:lineRule="auto"/>
        <w:ind w:firstLine="709"/>
        <w:jc w:val="both"/>
        <w:rPr>
          <w:rFonts w:ascii="Times New Roman" w:eastAsia="Times New Roman" w:hAnsi="Times New Roman" w:cs="Times New Roman"/>
          <w:sz w:val="28"/>
          <w:szCs w:val="28"/>
          <w:lang w:val="x-none" w:eastAsia="x-none"/>
        </w:rPr>
      </w:pPr>
      <w:r w:rsidRPr="00543DAA">
        <w:rPr>
          <w:rFonts w:ascii="Times New Roman" w:eastAsia="Times New Roman" w:hAnsi="Times New Roman" w:cs="Times New Roman"/>
          <w:sz w:val="28"/>
          <w:szCs w:val="28"/>
          <w:lang w:val="x-none" w:eastAsia="x-none"/>
        </w:rPr>
        <w:t>2.1</w:t>
      </w:r>
      <w:r w:rsidRPr="00543DAA">
        <w:rPr>
          <w:rFonts w:ascii="Times New Roman" w:eastAsia="Times New Roman" w:hAnsi="Times New Roman" w:cs="Times New Roman"/>
          <w:sz w:val="28"/>
          <w:szCs w:val="28"/>
          <w:lang w:eastAsia="x-none"/>
        </w:rPr>
        <w:t>5</w:t>
      </w:r>
      <w:r w:rsidRPr="00543DAA">
        <w:rPr>
          <w:rFonts w:ascii="Times New Roman" w:eastAsia="Times New Roman" w:hAnsi="Times New Roman" w:cs="Times New Roman"/>
          <w:sz w:val="28"/>
          <w:szCs w:val="28"/>
          <w:lang w:val="x-none" w:eastAsia="x-none"/>
        </w:rPr>
        <w:t xml:space="preserve">.1. Показатели доступности </w:t>
      </w:r>
      <w:r w:rsidRPr="00543DAA">
        <w:rPr>
          <w:rFonts w:ascii="Times New Roman" w:eastAsia="Times New Roman" w:hAnsi="Times New Roman" w:cs="Times New Roman"/>
          <w:sz w:val="28"/>
          <w:szCs w:val="28"/>
          <w:lang w:eastAsia="x-none"/>
        </w:rPr>
        <w:t>муниципальной</w:t>
      </w:r>
      <w:r w:rsidRPr="00543DAA">
        <w:rPr>
          <w:rFonts w:ascii="Times New Roman" w:eastAsia="Times New Roman" w:hAnsi="Times New Roman" w:cs="Times New Roman"/>
          <w:sz w:val="28"/>
          <w:szCs w:val="28"/>
          <w:lang w:val="x-none" w:eastAsia="x-none"/>
        </w:rPr>
        <w:t xml:space="preserve"> услуги</w:t>
      </w:r>
      <w:r w:rsidRPr="00543DAA">
        <w:rPr>
          <w:rFonts w:ascii="Times New Roman" w:eastAsia="Times New Roman" w:hAnsi="Times New Roman" w:cs="Times New Roman"/>
          <w:sz w:val="28"/>
          <w:szCs w:val="28"/>
          <w:lang w:eastAsia="x-none"/>
        </w:rPr>
        <w:t xml:space="preserve"> (общие, применимые в отношении всех заявителей)</w:t>
      </w:r>
      <w:r w:rsidRPr="00543DAA">
        <w:rPr>
          <w:rFonts w:ascii="Times New Roman" w:eastAsia="Times New Roman" w:hAnsi="Times New Roman" w:cs="Times New Roman"/>
          <w:sz w:val="28"/>
          <w:szCs w:val="28"/>
          <w:lang w:val="x-none" w:eastAsia="x-none"/>
        </w:rPr>
        <w:t>:</w:t>
      </w:r>
    </w:p>
    <w:p w:rsidR="00543DAA" w:rsidRPr="00543DAA" w:rsidRDefault="00543DAA" w:rsidP="00543DAA">
      <w:pPr>
        <w:spacing w:after="0" w:line="240" w:lineRule="auto"/>
        <w:ind w:firstLine="709"/>
        <w:jc w:val="both"/>
        <w:rPr>
          <w:rFonts w:ascii="Times New Roman" w:eastAsia="Times New Roman" w:hAnsi="Times New Roman" w:cs="Times New Roman"/>
          <w:sz w:val="28"/>
          <w:szCs w:val="28"/>
          <w:lang w:val="x-none" w:eastAsia="x-none"/>
        </w:rPr>
      </w:pPr>
      <w:r w:rsidRPr="00543DAA">
        <w:rPr>
          <w:rFonts w:ascii="Times New Roman" w:eastAsia="Times New Roman" w:hAnsi="Times New Roman" w:cs="Times New Roman"/>
          <w:sz w:val="28"/>
          <w:szCs w:val="28"/>
          <w:lang w:eastAsia="x-none"/>
        </w:rPr>
        <w:t>1)</w:t>
      </w:r>
      <w:r w:rsidRPr="00543DAA">
        <w:rPr>
          <w:rFonts w:ascii="Times New Roman" w:eastAsia="Times New Roman" w:hAnsi="Times New Roman" w:cs="Times New Roman"/>
          <w:sz w:val="28"/>
          <w:szCs w:val="28"/>
          <w:lang w:val="x-none" w:eastAsia="x-none"/>
        </w:rPr>
        <w:t xml:space="preserve"> равные права и возможности при получении </w:t>
      </w:r>
      <w:r w:rsidRPr="00543DAA">
        <w:rPr>
          <w:rFonts w:ascii="Times New Roman" w:eastAsia="Times New Roman" w:hAnsi="Times New Roman" w:cs="Times New Roman"/>
          <w:sz w:val="28"/>
          <w:szCs w:val="28"/>
          <w:lang w:eastAsia="x-none"/>
        </w:rPr>
        <w:t xml:space="preserve">муниципальной </w:t>
      </w:r>
      <w:r w:rsidRPr="00543DAA">
        <w:rPr>
          <w:rFonts w:ascii="Times New Roman" w:eastAsia="Times New Roman" w:hAnsi="Times New Roman" w:cs="Times New Roman"/>
          <w:sz w:val="28"/>
          <w:szCs w:val="28"/>
          <w:lang w:val="x-none" w:eastAsia="x-none"/>
        </w:rPr>
        <w:t>услуги для заявителей;</w:t>
      </w:r>
    </w:p>
    <w:p w:rsidR="00543DAA" w:rsidRPr="00543DAA" w:rsidRDefault="00543DAA" w:rsidP="00543DA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43DAA">
        <w:rPr>
          <w:rFonts w:ascii="Times New Roman" w:eastAsia="Times New Roman" w:hAnsi="Times New Roman" w:cs="Times New Roman"/>
          <w:sz w:val="28"/>
          <w:szCs w:val="28"/>
          <w:lang w:eastAsia="x-none"/>
        </w:rPr>
        <w:t xml:space="preserve">2) </w:t>
      </w:r>
      <w:r w:rsidRPr="00543DAA">
        <w:rPr>
          <w:rFonts w:ascii="Times New Roman" w:eastAsia="Times New Roman" w:hAnsi="Times New Roman" w:cs="Times New Roman"/>
          <w:sz w:val="28"/>
          <w:szCs w:val="28"/>
          <w:lang w:val="x-none" w:eastAsia="x-none"/>
        </w:rPr>
        <w:t>транспортная доступность к мест</w:t>
      </w:r>
      <w:r w:rsidRPr="00543DAA">
        <w:rPr>
          <w:rFonts w:ascii="Times New Roman" w:eastAsia="Times New Roman" w:hAnsi="Times New Roman" w:cs="Times New Roman"/>
          <w:sz w:val="28"/>
          <w:szCs w:val="28"/>
          <w:lang w:eastAsia="x-none"/>
        </w:rPr>
        <w:t>у</w:t>
      </w:r>
      <w:r w:rsidRPr="00543DAA">
        <w:rPr>
          <w:rFonts w:ascii="Times New Roman" w:eastAsia="Times New Roman" w:hAnsi="Times New Roman" w:cs="Times New Roman"/>
          <w:sz w:val="28"/>
          <w:szCs w:val="28"/>
          <w:lang w:val="x-none" w:eastAsia="x-none"/>
        </w:rPr>
        <w:t xml:space="preserve"> предоставления </w:t>
      </w:r>
      <w:r w:rsidRPr="00543DAA">
        <w:rPr>
          <w:rFonts w:ascii="Times New Roman" w:eastAsia="Times New Roman" w:hAnsi="Times New Roman" w:cs="Times New Roman"/>
          <w:sz w:val="28"/>
          <w:szCs w:val="28"/>
          <w:lang w:eastAsia="x-none"/>
        </w:rPr>
        <w:t xml:space="preserve">муниципальной </w:t>
      </w:r>
      <w:r w:rsidRPr="00543DAA">
        <w:rPr>
          <w:rFonts w:ascii="Times New Roman" w:eastAsia="Times New Roman" w:hAnsi="Times New Roman" w:cs="Times New Roman"/>
          <w:sz w:val="28"/>
          <w:szCs w:val="28"/>
          <w:lang w:val="x-none" w:eastAsia="x-none"/>
        </w:rPr>
        <w:t>услуги</w:t>
      </w:r>
      <w:r w:rsidRPr="00543DAA">
        <w:rPr>
          <w:rFonts w:ascii="Times New Roman" w:eastAsia="Times New Roman" w:hAnsi="Times New Roman" w:cs="Times New Roman"/>
          <w:sz w:val="28"/>
          <w:szCs w:val="28"/>
          <w:lang w:eastAsia="x-none"/>
        </w:rPr>
        <w:t>;</w:t>
      </w:r>
    </w:p>
    <w:p w:rsidR="00543DAA" w:rsidRPr="00543DAA" w:rsidRDefault="00543DAA" w:rsidP="00543DAA">
      <w:pPr>
        <w:spacing w:after="0" w:line="240" w:lineRule="auto"/>
        <w:ind w:firstLine="709"/>
        <w:jc w:val="both"/>
        <w:rPr>
          <w:rFonts w:ascii="Times New Roman" w:eastAsia="Times New Roman" w:hAnsi="Times New Roman" w:cs="Times New Roman"/>
          <w:sz w:val="28"/>
          <w:szCs w:val="28"/>
          <w:lang w:eastAsia="x-none"/>
        </w:rPr>
      </w:pPr>
      <w:r w:rsidRPr="00543DAA">
        <w:rPr>
          <w:rFonts w:ascii="Times New Roman" w:eastAsia="Times New Roman" w:hAnsi="Times New Roman" w:cs="Times New Roman"/>
          <w:sz w:val="28"/>
          <w:szCs w:val="28"/>
          <w:lang w:eastAsia="x-none"/>
        </w:rPr>
        <w:t>3)</w:t>
      </w:r>
      <w:r w:rsidRPr="00543DAA">
        <w:rPr>
          <w:rFonts w:ascii="Times New Roman" w:eastAsia="Times New Roman" w:hAnsi="Times New Roman" w:cs="Times New Roman"/>
          <w:sz w:val="28"/>
          <w:szCs w:val="28"/>
          <w:lang w:val="x-none" w:eastAsia="x-none"/>
        </w:rPr>
        <w:t xml:space="preserve"> режим работы</w:t>
      </w:r>
      <w:r w:rsidRPr="00543DAA">
        <w:rPr>
          <w:rFonts w:ascii="Times New Roman" w:eastAsia="Times New Roman" w:hAnsi="Times New Roman" w:cs="Times New Roman"/>
          <w:sz w:val="28"/>
          <w:szCs w:val="28"/>
          <w:lang w:eastAsia="x-none"/>
        </w:rPr>
        <w:t xml:space="preserve"> Администрации, </w:t>
      </w:r>
      <w:r w:rsidRPr="00543DAA">
        <w:rPr>
          <w:rFonts w:ascii="Times New Roman" w:eastAsia="Times New Roman" w:hAnsi="Times New Roman" w:cs="Times New Roman"/>
          <w:sz w:val="28"/>
          <w:szCs w:val="28"/>
          <w:lang w:val="x-none" w:eastAsia="x-none"/>
        </w:rPr>
        <w:t>обеспеч</w:t>
      </w:r>
      <w:r w:rsidRPr="00543DAA">
        <w:rPr>
          <w:rFonts w:ascii="Times New Roman" w:eastAsia="Times New Roman" w:hAnsi="Times New Roman" w:cs="Times New Roman"/>
          <w:sz w:val="28"/>
          <w:szCs w:val="28"/>
          <w:lang w:eastAsia="x-none"/>
        </w:rPr>
        <w:t>ивающий</w:t>
      </w:r>
      <w:r w:rsidRPr="00543DAA">
        <w:rPr>
          <w:rFonts w:ascii="Times New Roman" w:eastAsia="Times New Roman" w:hAnsi="Times New Roman" w:cs="Times New Roman"/>
          <w:sz w:val="28"/>
          <w:szCs w:val="28"/>
          <w:lang w:val="x-none" w:eastAsia="x-none"/>
        </w:rPr>
        <w:t xml:space="preserve"> возможность подачи </w:t>
      </w:r>
      <w:r w:rsidRPr="00543DAA">
        <w:rPr>
          <w:rFonts w:ascii="Times New Roman" w:eastAsia="Times New Roman" w:hAnsi="Times New Roman" w:cs="Times New Roman"/>
          <w:sz w:val="28"/>
          <w:szCs w:val="28"/>
          <w:lang w:eastAsia="x-none"/>
        </w:rPr>
        <w:t>заявителем</w:t>
      </w:r>
      <w:r w:rsidRPr="00543DAA">
        <w:rPr>
          <w:rFonts w:ascii="Times New Roman" w:eastAsia="Times New Roman" w:hAnsi="Times New Roman" w:cs="Times New Roman"/>
          <w:sz w:val="28"/>
          <w:szCs w:val="28"/>
          <w:lang w:val="x-none" w:eastAsia="x-none"/>
        </w:rPr>
        <w:t xml:space="preserve"> запроса о предоставлении </w:t>
      </w:r>
      <w:r w:rsidRPr="00543DAA">
        <w:rPr>
          <w:rFonts w:ascii="Times New Roman" w:eastAsia="Times New Roman" w:hAnsi="Times New Roman" w:cs="Times New Roman"/>
          <w:sz w:val="28"/>
          <w:szCs w:val="28"/>
          <w:lang w:eastAsia="x-none"/>
        </w:rPr>
        <w:t>муниципальной</w:t>
      </w:r>
      <w:r w:rsidRPr="00543DAA">
        <w:rPr>
          <w:rFonts w:ascii="Times New Roman" w:eastAsia="Times New Roman" w:hAnsi="Times New Roman" w:cs="Times New Roman"/>
          <w:sz w:val="28"/>
          <w:szCs w:val="28"/>
          <w:lang w:val="x-none" w:eastAsia="x-none"/>
        </w:rPr>
        <w:t xml:space="preserve"> услуги в течение рабочего времени;</w:t>
      </w:r>
    </w:p>
    <w:p w:rsidR="00543DAA" w:rsidRPr="00543DAA" w:rsidRDefault="00543DAA" w:rsidP="00543DA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43DAA">
        <w:rPr>
          <w:rFonts w:ascii="Times New Roman" w:eastAsia="Times New Roman" w:hAnsi="Times New Roman" w:cs="Times New Roman"/>
          <w:sz w:val="28"/>
          <w:szCs w:val="28"/>
          <w:lang w:eastAsia="x-none"/>
        </w:rPr>
        <w:t>4) возможность получения полной и достоверной информации о муниципальной услуге в Администрации, МФЦ, по телефону, на официальном сайте органа, предоставляющего услугу, посредством ПГУ ЛО;</w:t>
      </w:r>
    </w:p>
    <w:p w:rsidR="00543DAA" w:rsidRPr="00543DAA" w:rsidRDefault="00543DAA" w:rsidP="00543DAA">
      <w:pPr>
        <w:spacing w:after="0" w:line="240" w:lineRule="auto"/>
        <w:ind w:firstLine="709"/>
        <w:jc w:val="both"/>
        <w:rPr>
          <w:rFonts w:ascii="Times New Roman" w:eastAsia="Times New Roman" w:hAnsi="Times New Roman" w:cs="Times New Roman"/>
          <w:sz w:val="28"/>
          <w:szCs w:val="28"/>
          <w:lang w:eastAsia="x-none"/>
        </w:rPr>
      </w:pPr>
      <w:r w:rsidRPr="00543DAA">
        <w:rPr>
          <w:rFonts w:ascii="Times New Roman" w:eastAsia="Times New Roman" w:hAnsi="Times New Roman" w:cs="Times New Roman"/>
          <w:sz w:val="28"/>
          <w:szCs w:val="28"/>
          <w:lang w:eastAsia="x-none"/>
        </w:rPr>
        <w:t>5)</w:t>
      </w:r>
      <w:r w:rsidRPr="00543DAA">
        <w:rPr>
          <w:rFonts w:ascii="Times New Roman" w:eastAsia="Times New Roman" w:hAnsi="Times New Roman" w:cs="Times New Roman"/>
          <w:sz w:val="28"/>
          <w:szCs w:val="28"/>
          <w:lang w:val="x-none" w:eastAsia="x-none"/>
        </w:rPr>
        <w:t xml:space="preserve"> обеспечение для заявителя возможности подать заявление о </w:t>
      </w:r>
      <w:proofErr w:type="gramStart"/>
      <w:r w:rsidRPr="00543DAA">
        <w:rPr>
          <w:rFonts w:ascii="Times New Roman" w:eastAsia="Times New Roman" w:hAnsi="Times New Roman" w:cs="Times New Roman"/>
          <w:sz w:val="28"/>
          <w:szCs w:val="28"/>
          <w:lang w:val="x-none" w:eastAsia="x-none"/>
        </w:rPr>
        <w:t xml:space="preserve">предоставлении  </w:t>
      </w:r>
      <w:r w:rsidRPr="00543DAA">
        <w:rPr>
          <w:rFonts w:ascii="Times New Roman" w:eastAsia="Times New Roman" w:hAnsi="Times New Roman" w:cs="Times New Roman"/>
          <w:sz w:val="28"/>
          <w:szCs w:val="28"/>
          <w:lang w:eastAsia="x-none"/>
        </w:rPr>
        <w:t>муниципальной</w:t>
      </w:r>
      <w:proofErr w:type="gramEnd"/>
      <w:r w:rsidRPr="00543DAA">
        <w:rPr>
          <w:rFonts w:ascii="Times New Roman" w:eastAsia="Times New Roman" w:hAnsi="Times New Roman" w:cs="Times New Roman"/>
          <w:sz w:val="28"/>
          <w:szCs w:val="28"/>
          <w:lang w:eastAsia="x-none"/>
        </w:rPr>
        <w:t xml:space="preserve"> </w:t>
      </w:r>
      <w:r w:rsidRPr="00543DAA">
        <w:rPr>
          <w:rFonts w:ascii="Times New Roman" w:eastAsia="Times New Roman" w:hAnsi="Times New Roman" w:cs="Times New Roman"/>
          <w:sz w:val="28"/>
          <w:szCs w:val="28"/>
          <w:lang w:val="x-none" w:eastAsia="x-none"/>
        </w:rPr>
        <w:t xml:space="preserve">услуги </w:t>
      </w:r>
      <w:r w:rsidRPr="00543DAA">
        <w:rPr>
          <w:rFonts w:ascii="Times New Roman" w:eastAsia="Times New Roman" w:hAnsi="Times New Roman" w:cs="Times New Roman"/>
          <w:sz w:val="28"/>
          <w:szCs w:val="28"/>
          <w:lang w:eastAsia="x-none"/>
        </w:rPr>
        <w:t xml:space="preserve">посредством МФЦ, </w:t>
      </w:r>
      <w:r w:rsidRPr="00543DAA">
        <w:rPr>
          <w:rFonts w:ascii="Times New Roman" w:eastAsia="Times New Roman" w:hAnsi="Times New Roman" w:cs="Times New Roman"/>
          <w:sz w:val="28"/>
          <w:szCs w:val="28"/>
          <w:lang w:val="x-none" w:eastAsia="x-none"/>
        </w:rPr>
        <w:t>в форме электронного документа</w:t>
      </w:r>
      <w:r w:rsidRPr="00543DAA">
        <w:rPr>
          <w:rFonts w:ascii="Times New Roman" w:eastAsia="Times New Roman" w:hAnsi="Times New Roman" w:cs="Times New Roman"/>
          <w:sz w:val="28"/>
          <w:szCs w:val="28"/>
          <w:lang w:eastAsia="x-none"/>
        </w:rPr>
        <w:t xml:space="preserve"> на ПГУ ЛО, а также получить результат;</w:t>
      </w:r>
    </w:p>
    <w:p w:rsidR="00543DAA" w:rsidRPr="00543DAA" w:rsidRDefault="00543DAA" w:rsidP="00543DAA">
      <w:pPr>
        <w:spacing w:after="0" w:line="240" w:lineRule="auto"/>
        <w:ind w:firstLine="709"/>
        <w:jc w:val="both"/>
        <w:rPr>
          <w:rFonts w:ascii="Times New Roman" w:eastAsia="Times New Roman" w:hAnsi="Times New Roman" w:cs="Times New Roman"/>
          <w:sz w:val="28"/>
          <w:szCs w:val="28"/>
          <w:lang w:eastAsia="x-none"/>
        </w:rPr>
      </w:pPr>
      <w:r w:rsidRPr="00543DAA">
        <w:rPr>
          <w:rFonts w:ascii="Times New Roman" w:eastAsia="Times New Roman" w:hAnsi="Times New Roman" w:cs="Times New Roman"/>
          <w:sz w:val="28"/>
          <w:szCs w:val="28"/>
          <w:lang w:eastAsia="x-none"/>
        </w:rPr>
        <w:t>6) обеспечение для заявителя возможности</w:t>
      </w:r>
      <w:r w:rsidRPr="00543DAA">
        <w:rPr>
          <w:rFonts w:ascii="Times New Roman" w:eastAsia="Times New Roman" w:hAnsi="Times New Roman" w:cs="Times New Roman"/>
          <w:sz w:val="28"/>
          <w:szCs w:val="28"/>
          <w:lang w:eastAsia="ru-RU"/>
        </w:rPr>
        <w:t xml:space="preserve"> </w:t>
      </w:r>
      <w:r w:rsidRPr="00543DAA">
        <w:rPr>
          <w:rFonts w:ascii="Times New Roman" w:eastAsia="Times New Roman" w:hAnsi="Times New Roman" w:cs="Times New Roman"/>
          <w:sz w:val="28"/>
          <w:szCs w:val="28"/>
          <w:lang w:eastAsia="x-none"/>
        </w:rPr>
        <w:t>получения информации о ходе и результате предоставления муниципальной услуги с использованием ПГУ ЛО.</w:t>
      </w:r>
    </w:p>
    <w:p w:rsidR="00543DAA" w:rsidRPr="00543DAA" w:rsidRDefault="00543DAA" w:rsidP="00543DAA">
      <w:pPr>
        <w:spacing w:after="0" w:line="240" w:lineRule="auto"/>
        <w:ind w:firstLine="709"/>
        <w:jc w:val="both"/>
        <w:rPr>
          <w:rFonts w:ascii="Times New Roman" w:eastAsia="Times New Roman" w:hAnsi="Times New Roman" w:cs="Times New Roman"/>
          <w:sz w:val="28"/>
          <w:szCs w:val="28"/>
          <w:lang w:val="x-none" w:eastAsia="x-none"/>
        </w:rPr>
      </w:pPr>
      <w:r w:rsidRPr="00543DAA">
        <w:rPr>
          <w:rFonts w:ascii="Times New Roman" w:eastAsia="Times New Roman" w:hAnsi="Times New Roman" w:cs="Times New Roman"/>
          <w:sz w:val="28"/>
          <w:szCs w:val="28"/>
          <w:lang w:eastAsia="x-none"/>
        </w:rPr>
        <w:t xml:space="preserve">2.15.2. </w:t>
      </w:r>
      <w:r w:rsidRPr="00543DAA">
        <w:rPr>
          <w:rFonts w:ascii="Times New Roman" w:eastAsia="Times New Roman" w:hAnsi="Times New Roman" w:cs="Times New Roman"/>
          <w:sz w:val="28"/>
          <w:szCs w:val="28"/>
          <w:lang w:val="x-none" w:eastAsia="x-none"/>
        </w:rPr>
        <w:t xml:space="preserve">Показатели доступности </w:t>
      </w:r>
      <w:r w:rsidRPr="00543DAA">
        <w:rPr>
          <w:rFonts w:ascii="Times New Roman" w:eastAsia="Times New Roman" w:hAnsi="Times New Roman" w:cs="Times New Roman"/>
          <w:sz w:val="28"/>
          <w:szCs w:val="28"/>
          <w:lang w:eastAsia="x-none"/>
        </w:rPr>
        <w:t>муниципальной</w:t>
      </w:r>
      <w:r w:rsidRPr="00543DAA">
        <w:rPr>
          <w:rFonts w:ascii="Times New Roman" w:eastAsia="Times New Roman" w:hAnsi="Times New Roman" w:cs="Times New Roman"/>
          <w:sz w:val="28"/>
          <w:szCs w:val="28"/>
          <w:lang w:val="x-none" w:eastAsia="x-none"/>
        </w:rPr>
        <w:t xml:space="preserve"> услуги</w:t>
      </w:r>
      <w:r w:rsidRPr="00543DAA">
        <w:rPr>
          <w:rFonts w:ascii="Times New Roman" w:eastAsia="Times New Roman" w:hAnsi="Times New Roman" w:cs="Times New Roman"/>
          <w:sz w:val="28"/>
          <w:szCs w:val="28"/>
          <w:lang w:eastAsia="x-none"/>
        </w:rPr>
        <w:t xml:space="preserve"> (специальные, применимые в отношении инвалидов)</w:t>
      </w:r>
      <w:r w:rsidRPr="00543DAA">
        <w:rPr>
          <w:rFonts w:ascii="Times New Roman" w:eastAsia="Times New Roman" w:hAnsi="Times New Roman" w:cs="Times New Roman"/>
          <w:sz w:val="28"/>
          <w:szCs w:val="28"/>
          <w:lang w:val="x-none" w:eastAsia="x-none"/>
        </w:rPr>
        <w:t>:</w:t>
      </w:r>
    </w:p>
    <w:p w:rsidR="00543DAA" w:rsidRPr="00543DAA" w:rsidRDefault="00543DAA" w:rsidP="00543DAA">
      <w:pPr>
        <w:spacing w:after="0" w:line="240" w:lineRule="auto"/>
        <w:ind w:firstLine="709"/>
        <w:jc w:val="both"/>
        <w:rPr>
          <w:rFonts w:ascii="Times New Roman" w:eastAsia="Times New Roman" w:hAnsi="Times New Roman" w:cs="Times New Roman"/>
          <w:sz w:val="28"/>
          <w:szCs w:val="28"/>
          <w:lang w:eastAsia="x-none"/>
        </w:rPr>
      </w:pPr>
      <w:r w:rsidRPr="00543DAA">
        <w:rPr>
          <w:rFonts w:ascii="Times New Roman" w:eastAsia="Times New Roman" w:hAnsi="Times New Roman" w:cs="Times New Roman"/>
          <w:sz w:val="28"/>
          <w:szCs w:val="28"/>
          <w:lang w:eastAsia="x-none"/>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543DAA" w:rsidRPr="00543DAA" w:rsidRDefault="00543DAA" w:rsidP="00543DAA">
      <w:pPr>
        <w:spacing w:after="0" w:line="240" w:lineRule="auto"/>
        <w:ind w:firstLine="709"/>
        <w:jc w:val="both"/>
        <w:rPr>
          <w:rFonts w:ascii="Times New Roman" w:eastAsia="Times New Roman" w:hAnsi="Times New Roman" w:cs="Times New Roman"/>
          <w:sz w:val="28"/>
          <w:szCs w:val="28"/>
          <w:lang w:eastAsia="x-none"/>
        </w:rPr>
      </w:pPr>
      <w:r w:rsidRPr="00543DAA">
        <w:rPr>
          <w:rFonts w:ascii="Times New Roman" w:eastAsia="Times New Roman" w:hAnsi="Times New Roman" w:cs="Times New Roman"/>
          <w:sz w:val="28"/>
          <w:szCs w:val="28"/>
          <w:lang w:eastAsia="x-none"/>
        </w:rPr>
        <w:lastRenderedPageBreak/>
        <w:t xml:space="preserve">2) </w:t>
      </w:r>
      <w:r w:rsidRPr="00543DAA">
        <w:rPr>
          <w:rFonts w:ascii="Times New Roman" w:eastAsia="Times New Roman" w:hAnsi="Times New Roman" w:cs="Times New Roman"/>
          <w:sz w:val="28"/>
          <w:szCs w:val="28"/>
          <w:lang w:val="x-none" w:eastAsia="x-none"/>
        </w:rPr>
        <w:t xml:space="preserve">обеспечение беспрепятственного доступа </w:t>
      </w:r>
      <w:r w:rsidRPr="00543DAA">
        <w:rPr>
          <w:rFonts w:ascii="Times New Roman" w:eastAsia="Times New Roman" w:hAnsi="Times New Roman" w:cs="Times New Roman"/>
          <w:sz w:val="28"/>
          <w:szCs w:val="28"/>
          <w:lang w:eastAsia="x-none"/>
        </w:rPr>
        <w:t xml:space="preserve">инвалидов </w:t>
      </w:r>
      <w:r w:rsidRPr="00543DAA">
        <w:rPr>
          <w:rFonts w:ascii="Times New Roman" w:eastAsia="Times New Roman" w:hAnsi="Times New Roman" w:cs="Times New Roman"/>
          <w:sz w:val="28"/>
          <w:szCs w:val="28"/>
          <w:lang w:val="x-none" w:eastAsia="x-none"/>
        </w:rPr>
        <w:t xml:space="preserve">к помещениям, в которых предоставляется </w:t>
      </w:r>
      <w:r w:rsidRPr="00543DAA">
        <w:rPr>
          <w:rFonts w:ascii="Times New Roman" w:eastAsia="Times New Roman" w:hAnsi="Times New Roman" w:cs="Times New Roman"/>
          <w:sz w:val="28"/>
          <w:szCs w:val="28"/>
          <w:lang w:eastAsia="x-none"/>
        </w:rPr>
        <w:t xml:space="preserve">муниципальная </w:t>
      </w:r>
      <w:r w:rsidRPr="00543DAA">
        <w:rPr>
          <w:rFonts w:ascii="Times New Roman" w:eastAsia="Times New Roman" w:hAnsi="Times New Roman" w:cs="Times New Roman"/>
          <w:sz w:val="28"/>
          <w:szCs w:val="28"/>
          <w:lang w:val="x-none" w:eastAsia="x-none"/>
        </w:rPr>
        <w:t>услуга</w:t>
      </w:r>
      <w:r w:rsidRPr="00543DAA">
        <w:rPr>
          <w:rFonts w:ascii="Times New Roman" w:eastAsia="Times New Roman" w:hAnsi="Times New Roman" w:cs="Times New Roman"/>
          <w:sz w:val="28"/>
          <w:szCs w:val="28"/>
          <w:lang w:eastAsia="x-none"/>
        </w:rPr>
        <w:t>;</w:t>
      </w:r>
    </w:p>
    <w:p w:rsidR="00543DAA" w:rsidRPr="00543DAA" w:rsidRDefault="00543DAA" w:rsidP="00543DAA">
      <w:pPr>
        <w:spacing w:after="0" w:line="240" w:lineRule="auto"/>
        <w:ind w:firstLine="709"/>
        <w:jc w:val="both"/>
        <w:rPr>
          <w:rFonts w:ascii="Times New Roman" w:eastAsia="Times New Roman" w:hAnsi="Times New Roman" w:cs="Times New Roman"/>
          <w:sz w:val="28"/>
          <w:szCs w:val="28"/>
          <w:lang w:eastAsia="x-none"/>
        </w:rPr>
      </w:pPr>
      <w:r w:rsidRPr="00543DAA">
        <w:rPr>
          <w:rFonts w:ascii="Times New Roman" w:eastAsia="Times New Roman" w:hAnsi="Times New Roman" w:cs="Times New Roman"/>
          <w:sz w:val="28"/>
          <w:szCs w:val="28"/>
          <w:lang w:eastAsia="x-none"/>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rsidR="00543DAA" w:rsidRPr="00543DAA" w:rsidRDefault="00543DAA" w:rsidP="00543DAA">
      <w:pPr>
        <w:spacing w:after="0" w:line="240" w:lineRule="auto"/>
        <w:ind w:firstLine="709"/>
        <w:jc w:val="both"/>
        <w:rPr>
          <w:rFonts w:ascii="Times New Roman" w:eastAsia="Times New Roman" w:hAnsi="Times New Roman" w:cs="Times New Roman"/>
          <w:sz w:val="28"/>
          <w:szCs w:val="28"/>
          <w:lang w:eastAsia="x-none"/>
        </w:rPr>
      </w:pPr>
      <w:r w:rsidRPr="00543DAA">
        <w:rPr>
          <w:rFonts w:ascii="Times New Roman" w:eastAsia="Times New Roman" w:hAnsi="Times New Roman" w:cs="Times New Roman"/>
          <w:sz w:val="28"/>
          <w:szCs w:val="28"/>
          <w:lang w:eastAsia="x-none"/>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543DAA" w:rsidRPr="00543DAA" w:rsidRDefault="00543DAA" w:rsidP="00543DAA">
      <w:pPr>
        <w:spacing w:after="0" w:line="240" w:lineRule="auto"/>
        <w:ind w:firstLine="709"/>
        <w:jc w:val="both"/>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2.15.3. Показатели качества муниципальной услуги:</w:t>
      </w:r>
    </w:p>
    <w:p w:rsidR="00543DAA" w:rsidRPr="00543DAA" w:rsidRDefault="00543DAA" w:rsidP="00543DA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43DAA">
        <w:rPr>
          <w:rFonts w:ascii="Times New Roman" w:eastAsia="Times New Roman" w:hAnsi="Times New Roman" w:cs="Times New Roman"/>
          <w:sz w:val="28"/>
          <w:szCs w:val="28"/>
          <w:lang w:eastAsia="x-none"/>
        </w:rPr>
        <w:t>1) соблюдение срока предоставления муниципальной услуги;</w:t>
      </w:r>
    </w:p>
    <w:p w:rsidR="00543DAA" w:rsidRPr="00543DAA" w:rsidRDefault="00543DAA" w:rsidP="00543DA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43DAA">
        <w:rPr>
          <w:rFonts w:ascii="Times New Roman" w:eastAsia="Times New Roman" w:hAnsi="Times New Roman" w:cs="Times New Roman"/>
          <w:sz w:val="28"/>
          <w:szCs w:val="28"/>
          <w:lang w:eastAsia="x-none"/>
        </w:rPr>
        <w:t>2)</w:t>
      </w:r>
      <w:r w:rsidRPr="00543DAA">
        <w:rPr>
          <w:rFonts w:ascii="Times New Roman" w:eastAsia="Times New Roman" w:hAnsi="Times New Roman" w:cs="Times New Roman"/>
          <w:sz w:val="28"/>
          <w:szCs w:val="28"/>
          <w:lang w:val="x-none" w:eastAsia="x-none"/>
        </w:rPr>
        <w:t xml:space="preserve"> соблюдение требований стандарта предоставления </w:t>
      </w:r>
      <w:r w:rsidRPr="00543DAA">
        <w:rPr>
          <w:rFonts w:ascii="Times New Roman" w:eastAsia="Times New Roman" w:hAnsi="Times New Roman" w:cs="Times New Roman"/>
          <w:sz w:val="28"/>
          <w:szCs w:val="28"/>
          <w:lang w:eastAsia="x-none"/>
        </w:rPr>
        <w:t>муниципальной</w:t>
      </w:r>
      <w:r w:rsidRPr="00543DAA">
        <w:rPr>
          <w:rFonts w:ascii="Times New Roman" w:eastAsia="Times New Roman" w:hAnsi="Times New Roman" w:cs="Times New Roman"/>
          <w:sz w:val="28"/>
          <w:szCs w:val="28"/>
          <w:lang w:val="x-none" w:eastAsia="x-none"/>
        </w:rPr>
        <w:t xml:space="preserve"> услуги</w:t>
      </w:r>
      <w:r w:rsidRPr="00543DAA">
        <w:rPr>
          <w:rFonts w:ascii="Times New Roman" w:eastAsia="Times New Roman" w:hAnsi="Times New Roman" w:cs="Times New Roman"/>
          <w:sz w:val="28"/>
          <w:szCs w:val="28"/>
          <w:lang w:eastAsia="x-none"/>
        </w:rPr>
        <w:t>;</w:t>
      </w:r>
    </w:p>
    <w:p w:rsidR="00543DAA" w:rsidRPr="00543DAA" w:rsidRDefault="00543DAA" w:rsidP="00543DA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43DAA">
        <w:rPr>
          <w:rFonts w:ascii="Times New Roman" w:eastAsia="Times New Roman" w:hAnsi="Times New Roman" w:cs="Times New Roman"/>
          <w:sz w:val="28"/>
          <w:szCs w:val="28"/>
          <w:lang w:eastAsia="x-none"/>
        </w:rPr>
        <w:t xml:space="preserve">3) </w:t>
      </w:r>
      <w:r w:rsidRPr="00543DAA">
        <w:rPr>
          <w:rFonts w:ascii="Times New Roman" w:eastAsia="Times New Roman" w:hAnsi="Times New Roman" w:cs="Times New Roman"/>
          <w:sz w:val="28"/>
          <w:szCs w:val="28"/>
          <w:lang w:val="x-none" w:eastAsia="x-none"/>
        </w:rPr>
        <w:t xml:space="preserve">удовлетворенность </w:t>
      </w:r>
      <w:r w:rsidRPr="00543DAA">
        <w:rPr>
          <w:rFonts w:ascii="Times New Roman" w:eastAsia="Times New Roman" w:hAnsi="Times New Roman" w:cs="Times New Roman"/>
          <w:sz w:val="28"/>
          <w:szCs w:val="28"/>
          <w:lang w:eastAsia="x-none"/>
        </w:rPr>
        <w:t>заявителя профессионализмом должностных лиц Администрации, МФЦ при предоставлении услуги;</w:t>
      </w:r>
    </w:p>
    <w:p w:rsidR="00543DAA" w:rsidRPr="00543DAA" w:rsidRDefault="00543DAA" w:rsidP="00543DA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 xml:space="preserve">4) соблюдение времени ожидания в очереди при подаче запроса и получении результата; </w:t>
      </w:r>
    </w:p>
    <w:p w:rsidR="00543DAA" w:rsidRPr="00543DAA" w:rsidRDefault="00543DAA" w:rsidP="00543DA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 xml:space="preserve">5) </w:t>
      </w:r>
      <w:r w:rsidRPr="00543DAA">
        <w:rPr>
          <w:rFonts w:ascii="Times New Roman" w:eastAsia="Times New Roman" w:hAnsi="Times New Roman" w:cs="Times New Roman"/>
          <w:sz w:val="28"/>
          <w:szCs w:val="28"/>
          <w:lang w:val="x-none" w:eastAsia="ru-RU"/>
        </w:rPr>
        <w:t>осуществл</w:t>
      </w:r>
      <w:r w:rsidRPr="00543DAA">
        <w:rPr>
          <w:rFonts w:ascii="Times New Roman" w:eastAsia="Times New Roman" w:hAnsi="Times New Roman" w:cs="Times New Roman"/>
          <w:sz w:val="28"/>
          <w:szCs w:val="28"/>
          <w:lang w:eastAsia="ru-RU"/>
        </w:rPr>
        <w:t>ение</w:t>
      </w:r>
      <w:r w:rsidRPr="00543DAA">
        <w:rPr>
          <w:rFonts w:ascii="Times New Roman" w:eastAsia="Times New Roman" w:hAnsi="Times New Roman" w:cs="Times New Roman"/>
          <w:sz w:val="28"/>
          <w:szCs w:val="28"/>
          <w:lang w:val="x-none" w:eastAsia="ru-RU"/>
        </w:rPr>
        <w:t xml:space="preserve"> не более </w:t>
      </w:r>
      <w:r w:rsidRPr="00543DAA">
        <w:rPr>
          <w:rFonts w:ascii="Times New Roman" w:eastAsia="Times New Roman" w:hAnsi="Times New Roman" w:cs="Times New Roman"/>
          <w:sz w:val="28"/>
          <w:szCs w:val="28"/>
          <w:lang w:eastAsia="ru-RU"/>
        </w:rPr>
        <w:t>одного</w:t>
      </w:r>
      <w:r w:rsidRPr="00543DAA">
        <w:rPr>
          <w:rFonts w:ascii="Times New Roman" w:eastAsia="Times New Roman" w:hAnsi="Times New Roman" w:cs="Times New Roman"/>
          <w:sz w:val="28"/>
          <w:szCs w:val="28"/>
          <w:lang w:val="x-none" w:eastAsia="ru-RU"/>
        </w:rPr>
        <w:t xml:space="preserve"> взаимодействия </w:t>
      </w:r>
      <w:r w:rsidRPr="00543DAA">
        <w:rPr>
          <w:rFonts w:ascii="Times New Roman" w:eastAsia="Times New Roman" w:hAnsi="Times New Roman" w:cs="Times New Roman"/>
          <w:sz w:val="28"/>
          <w:szCs w:val="28"/>
          <w:lang w:eastAsia="ru-RU"/>
        </w:rPr>
        <w:t xml:space="preserve">заявителя </w:t>
      </w:r>
      <w:r w:rsidRPr="00543DAA">
        <w:rPr>
          <w:rFonts w:ascii="Times New Roman" w:eastAsia="Times New Roman" w:hAnsi="Times New Roman" w:cs="Times New Roman"/>
          <w:sz w:val="28"/>
          <w:szCs w:val="28"/>
          <w:lang w:val="x-none" w:eastAsia="ru-RU"/>
        </w:rPr>
        <w:t xml:space="preserve">с </w:t>
      </w:r>
      <w:r w:rsidRPr="00543DAA">
        <w:rPr>
          <w:rFonts w:ascii="Times New Roman" w:eastAsia="Times New Roman" w:hAnsi="Times New Roman" w:cs="Times New Roman"/>
          <w:sz w:val="28"/>
          <w:szCs w:val="28"/>
          <w:lang w:eastAsia="ru-RU"/>
        </w:rPr>
        <w:t>должностными лицами Администрации при получении муниципальной услуги;</w:t>
      </w:r>
    </w:p>
    <w:p w:rsidR="00543DAA" w:rsidRPr="00543DAA" w:rsidRDefault="00543DAA" w:rsidP="00543DAA">
      <w:pPr>
        <w:spacing w:after="0" w:line="240" w:lineRule="auto"/>
        <w:ind w:firstLine="709"/>
        <w:jc w:val="both"/>
        <w:rPr>
          <w:rFonts w:ascii="Times New Roman" w:eastAsia="Times New Roman" w:hAnsi="Times New Roman" w:cs="Times New Roman"/>
          <w:sz w:val="28"/>
          <w:szCs w:val="28"/>
          <w:lang w:eastAsia="x-none"/>
        </w:rPr>
      </w:pPr>
      <w:r w:rsidRPr="00543DAA">
        <w:rPr>
          <w:rFonts w:ascii="Times New Roman" w:eastAsia="Times New Roman" w:hAnsi="Times New Roman" w:cs="Times New Roman"/>
          <w:sz w:val="28"/>
          <w:szCs w:val="28"/>
          <w:lang w:eastAsia="x-none"/>
        </w:rPr>
        <w:t>6)</w:t>
      </w:r>
      <w:r w:rsidRPr="00543DAA">
        <w:rPr>
          <w:rFonts w:ascii="Times New Roman" w:eastAsia="Times New Roman" w:hAnsi="Times New Roman" w:cs="Times New Roman"/>
          <w:sz w:val="28"/>
          <w:szCs w:val="28"/>
          <w:lang w:val="x-none" w:eastAsia="x-none"/>
        </w:rPr>
        <w:t xml:space="preserve"> </w:t>
      </w:r>
      <w:r w:rsidRPr="00543DAA">
        <w:rPr>
          <w:rFonts w:ascii="Times New Roman" w:eastAsia="Times New Roman" w:hAnsi="Times New Roman" w:cs="Times New Roman"/>
          <w:sz w:val="28"/>
          <w:szCs w:val="28"/>
          <w:lang w:eastAsia="x-none"/>
        </w:rPr>
        <w:t>отсутствие</w:t>
      </w:r>
      <w:r w:rsidRPr="00543DAA">
        <w:rPr>
          <w:rFonts w:ascii="Times New Roman" w:eastAsia="Times New Roman" w:hAnsi="Times New Roman" w:cs="Times New Roman"/>
          <w:sz w:val="28"/>
          <w:szCs w:val="28"/>
          <w:lang w:val="x-none" w:eastAsia="x-none"/>
        </w:rPr>
        <w:t xml:space="preserve"> </w:t>
      </w:r>
      <w:r w:rsidRPr="00543DAA">
        <w:rPr>
          <w:rFonts w:ascii="Times New Roman" w:eastAsia="Times New Roman" w:hAnsi="Times New Roman" w:cs="Times New Roman"/>
          <w:sz w:val="28"/>
          <w:szCs w:val="28"/>
          <w:lang w:eastAsia="x-none"/>
        </w:rPr>
        <w:t>жалоб на</w:t>
      </w:r>
      <w:r w:rsidRPr="00543DAA">
        <w:rPr>
          <w:rFonts w:ascii="Times New Roman" w:eastAsia="Times New Roman" w:hAnsi="Times New Roman" w:cs="Times New Roman"/>
          <w:sz w:val="28"/>
          <w:szCs w:val="28"/>
          <w:lang w:val="x-none" w:eastAsia="x-none"/>
        </w:rPr>
        <w:t xml:space="preserve"> действи</w:t>
      </w:r>
      <w:r w:rsidRPr="00543DAA">
        <w:rPr>
          <w:rFonts w:ascii="Times New Roman" w:eastAsia="Times New Roman" w:hAnsi="Times New Roman" w:cs="Times New Roman"/>
          <w:sz w:val="28"/>
          <w:szCs w:val="28"/>
          <w:lang w:eastAsia="x-none"/>
        </w:rPr>
        <w:t>я</w:t>
      </w:r>
      <w:r w:rsidRPr="00543DAA">
        <w:rPr>
          <w:rFonts w:ascii="Times New Roman" w:eastAsia="Times New Roman" w:hAnsi="Times New Roman" w:cs="Times New Roman"/>
          <w:sz w:val="28"/>
          <w:szCs w:val="28"/>
          <w:lang w:val="x-none" w:eastAsia="x-none"/>
        </w:rPr>
        <w:t xml:space="preserve"> или бездействия </w:t>
      </w:r>
      <w:r w:rsidRPr="00543DAA">
        <w:rPr>
          <w:rFonts w:ascii="Times New Roman" w:eastAsia="Times New Roman" w:hAnsi="Times New Roman" w:cs="Times New Roman"/>
          <w:sz w:val="28"/>
          <w:szCs w:val="28"/>
          <w:lang w:eastAsia="x-none"/>
        </w:rPr>
        <w:t>должностных лиц Администрации,</w:t>
      </w:r>
      <w:r w:rsidRPr="00543DAA">
        <w:rPr>
          <w:rFonts w:ascii="Times New Roman" w:eastAsia="Times New Roman" w:hAnsi="Times New Roman" w:cs="Times New Roman"/>
          <w:sz w:val="28"/>
          <w:szCs w:val="28"/>
          <w:lang w:eastAsia="ru-RU"/>
        </w:rPr>
        <w:t xml:space="preserve"> </w:t>
      </w:r>
      <w:r w:rsidRPr="00543DAA">
        <w:rPr>
          <w:rFonts w:ascii="Times New Roman" w:eastAsia="Times New Roman" w:hAnsi="Times New Roman" w:cs="Times New Roman"/>
          <w:sz w:val="28"/>
          <w:szCs w:val="28"/>
          <w:lang w:eastAsia="x-none"/>
        </w:rPr>
        <w:t>поданных в установленном порядке.</w:t>
      </w:r>
    </w:p>
    <w:p w:rsidR="00543DAA" w:rsidRPr="00543DAA" w:rsidRDefault="00543DAA" w:rsidP="00543DAA">
      <w:pPr>
        <w:tabs>
          <w:tab w:val="left" w:pos="142"/>
          <w:tab w:val="left" w:pos="284"/>
        </w:tabs>
        <w:spacing w:after="0" w:line="240" w:lineRule="auto"/>
        <w:ind w:firstLine="709"/>
        <w:jc w:val="both"/>
        <w:rPr>
          <w:rFonts w:ascii="Times New Roman" w:eastAsia="Times New Roman" w:hAnsi="Times New Roman" w:cs="Times New Roman"/>
          <w:sz w:val="28"/>
          <w:szCs w:val="28"/>
          <w:lang w:val="x-none" w:eastAsia="x-none"/>
        </w:rPr>
      </w:pPr>
      <w:bookmarkStart w:id="13" w:name="sub_1222"/>
      <w:bookmarkEnd w:id="10"/>
      <w:bookmarkEnd w:id="11"/>
      <w:r w:rsidRPr="00543DAA">
        <w:rPr>
          <w:rFonts w:ascii="Times New Roman" w:eastAsia="Times New Roman" w:hAnsi="Times New Roman" w:cs="Times New Roman"/>
          <w:sz w:val="28"/>
          <w:szCs w:val="28"/>
          <w:lang w:eastAsia="x-none"/>
        </w:rPr>
        <w:t xml:space="preserve">2.16. </w:t>
      </w:r>
      <w:r w:rsidRPr="00543DAA">
        <w:rPr>
          <w:rFonts w:ascii="Times New Roman" w:eastAsia="Times New Roman" w:hAnsi="Times New Roman" w:cs="Times New Roman"/>
          <w:sz w:val="28"/>
          <w:szCs w:val="28"/>
          <w:lang w:val="x-none" w:eastAsia="x-none"/>
        </w:rPr>
        <w:t>Получение услуг, которые, являются необходимыми и обязательными для предоставления муниципальной услуги, не требуется.</w:t>
      </w:r>
    </w:p>
    <w:bookmarkEnd w:id="13"/>
    <w:p w:rsidR="00543DAA" w:rsidRPr="00543DAA" w:rsidRDefault="00543DAA" w:rsidP="00543DA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 xml:space="preserve">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w:t>
      </w:r>
      <w:proofErr w:type="gramStart"/>
      <w:r w:rsidRPr="00543DAA">
        <w:rPr>
          <w:rFonts w:ascii="Times New Roman" w:eastAsia="Times New Roman" w:hAnsi="Times New Roman" w:cs="Times New Roman"/>
          <w:sz w:val="28"/>
          <w:szCs w:val="28"/>
          <w:lang w:eastAsia="ru-RU"/>
        </w:rPr>
        <w:t>принципу)</w:t>
      </w:r>
      <w:r w:rsidRPr="00543DAA">
        <w:rPr>
          <w:rFonts w:ascii="Times New Roman" w:eastAsia="Times New Roman" w:hAnsi="Times New Roman" w:cs="Times New Roman"/>
          <w:sz w:val="28"/>
          <w:szCs w:val="28"/>
          <w:lang w:eastAsia="ru-RU"/>
        </w:rPr>
        <w:br/>
        <w:t>и</w:t>
      </w:r>
      <w:proofErr w:type="gramEnd"/>
      <w:r w:rsidRPr="00543DAA">
        <w:rPr>
          <w:rFonts w:ascii="Times New Roman" w:eastAsia="Times New Roman" w:hAnsi="Times New Roman" w:cs="Times New Roman"/>
          <w:sz w:val="28"/>
          <w:szCs w:val="28"/>
          <w:lang w:eastAsia="ru-RU"/>
        </w:rPr>
        <w:t xml:space="preserve"> особенности предоставления муниципальной услуги в электронной форме.</w:t>
      </w:r>
    </w:p>
    <w:p w:rsidR="00543DAA" w:rsidRPr="00543DAA" w:rsidRDefault="00543DAA" w:rsidP="00543DA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2.17.1. Предоставление услуги по экстерриториальному принципу не предусмотрено.</w:t>
      </w:r>
    </w:p>
    <w:p w:rsidR="00543DAA" w:rsidRPr="00543DAA" w:rsidRDefault="00543DAA" w:rsidP="00543DA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543DAA" w:rsidRPr="00543DAA" w:rsidRDefault="00543DAA" w:rsidP="00543DAA">
      <w:pPr>
        <w:widowControl w:val="0"/>
        <w:tabs>
          <w:tab w:val="left" w:pos="142"/>
          <w:tab w:val="left" w:pos="284"/>
        </w:tabs>
        <w:autoSpaceDE w:val="0"/>
        <w:autoSpaceDN w:val="0"/>
        <w:adjustRightInd w:val="0"/>
        <w:spacing w:after="0" w:line="240" w:lineRule="auto"/>
        <w:ind w:firstLine="709"/>
        <w:jc w:val="center"/>
        <w:outlineLvl w:val="0"/>
        <w:rPr>
          <w:rFonts w:ascii="Times New Roman" w:eastAsia="Times New Roman" w:hAnsi="Times New Roman" w:cs="Times New Roman"/>
          <w:b/>
          <w:bCs/>
          <w:sz w:val="28"/>
          <w:szCs w:val="28"/>
          <w:lang w:eastAsia="ru-RU"/>
        </w:rPr>
      </w:pPr>
    </w:p>
    <w:p w:rsidR="00543DAA" w:rsidRPr="00543DAA" w:rsidRDefault="00543DAA" w:rsidP="00543DAA">
      <w:pPr>
        <w:widowControl w:val="0"/>
        <w:tabs>
          <w:tab w:val="left" w:pos="142"/>
          <w:tab w:val="left" w:pos="284"/>
        </w:tabs>
        <w:autoSpaceDE w:val="0"/>
        <w:autoSpaceDN w:val="0"/>
        <w:adjustRightInd w:val="0"/>
        <w:spacing w:after="0" w:line="240" w:lineRule="auto"/>
        <w:ind w:firstLine="709"/>
        <w:jc w:val="center"/>
        <w:outlineLvl w:val="0"/>
        <w:rPr>
          <w:rFonts w:ascii="Times New Roman" w:eastAsia="Times New Roman" w:hAnsi="Times New Roman" w:cs="Times New Roman"/>
          <w:b/>
          <w:bCs/>
          <w:strike/>
          <w:sz w:val="28"/>
          <w:szCs w:val="28"/>
          <w:lang w:eastAsia="ru-RU"/>
        </w:rPr>
      </w:pPr>
      <w:r w:rsidRPr="00543DAA">
        <w:rPr>
          <w:rFonts w:ascii="Times New Roman" w:eastAsia="Times New Roman" w:hAnsi="Times New Roman" w:cs="Times New Roman"/>
          <w:b/>
          <w:bCs/>
          <w:sz w:val="28"/>
          <w:szCs w:val="28"/>
          <w:lang w:eastAsia="ru-RU"/>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bookmarkEnd w:id="12"/>
    <w:p w:rsidR="00543DAA" w:rsidRPr="00543DAA" w:rsidRDefault="00543DAA" w:rsidP="00543DAA">
      <w:pPr>
        <w:tabs>
          <w:tab w:val="left" w:pos="142"/>
          <w:tab w:val="left" w:pos="284"/>
        </w:tabs>
        <w:spacing w:after="0" w:line="240" w:lineRule="auto"/>
        <w:ind w:firstLine="709"/>
        <w:jc w:val="both"/>
        <w:rPr>
          <w:rFonts w:ascii="Times New Roman" w:eastAsia="Times New Roman" w:hAnsi="Times New Roman" w:cs="Times New Roman"/>
          <w:b/>
          <w:sz w:val="28"/>
          <w:szCs w:val="28"/>
          <w:lang w:eastAsia="x-none"/>
        </w:rPr>
      </w:pPr>
    </w:p>
    <w:p w:rsidR="00543DAA" w:rsidRPr="00543DAA" w:rsidRDefault="00543DAA" w:rsidP="00543DA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43DAA">
        <w:rPr>
          <w:rFonts w:ascii="Times New Roman" w:eastAsia="Times New Roman" w:hAnsi="Times New Roman" w:cs="Times New Roman"/>
          <w:sz w:val="28"/>
          <w:szCs w:val="28"/>
          <w:lang w:eastAsia="x-none"/>
        </w:rPr>
        <w:t>3.1.</w:t>
      </w:r>
      <w:r w:rsidRPr="00543DAA">
        <w:rPr>
          <w:rFonts w:ascii="Times New Roman" w:eastAsia="Times New Roman" w:hAnsi="Times New Roman" w:cs="Times New Roman"/>
          <w:bCs/>
          <w:sz w:val="28"/>
          <w:szCs w:val="28"/>
          <w:lang w:eastAsia="ru-RU"/>
        </w:rPr>
        <w:t xml:space="preserve"> </w:t>
      </w:r>
      <w:r w:rsidRPr="00543DAA">
        <w:rPr>
          <w:rFonts w:ascii="Times New Roman" w:eastAsia="Times New Roman" w:hAnsi="Times New Roman" w:cs="Times New Roman"/>
          <w:bCs/>
          <w:sz w:val="28"/>
          <w:szCs w:val="28"/>
          <w:lang w:eastAsia="x-none"/>
        </w:rPr>
        <w:t>Состав, последовательность и сроки выполнения административных процедур, требования к порядку их выполнения</w:t>
      </w:r>
    </w:p>
    <w:p w:rsidR="00543DAA" w:rsidRPr="00543DAA" w:rsidRDefault="00543DAA" w:rsidP="00543DA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3.1.1. Предоставление муниципальной услуги включает в себя следующие административные процедуры:</w:t>
      </w:r>
    </w:p>
    <w:p w:rsidR="00543DAA" w:rsidRPr="00543DAA" w:rsidRDefault="00543DAA" w:rsidP="00543DAA">
      <w:pPr>
        <w:widowControl w:val="0"/>
        <w:numPr>
          <w:ilvl w:val="0"/>
          <w:numId w:val="36"/>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прием, регистрация заявления и прилагаемых к нему документов – в день поступления;</w:t>
      </w:r>
    </w:p>
    <w:p w:rsidR="00543DAA" w:rsidRPr="00543DAA" w:rsidRDefault="00543DAA" w:rsidP="00543DAA">
      <w:pPr>
        <w:widowControl w:val="0"/>
        <w:numPr>
          <w:ilvl w:val="0"/>
          <w:numId w:val="36"/>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 xml:space="preserve">рассмотрение заявления и прилагаемых к нему документов, направление запросов о предоставлении сведений и информации в порядке межведомственного </w:t>
      </w:r>
      <w:r w:rsidRPr="00543DAA">
        <w:rPr>
          <w:rFonts w:ascii="Times New Roman" w:eastAsia="Times New Roman" w:hAnsi="Times New Roman" w:cs="Times New Roman"/>
          <w:sz w:val="28"/>
          <w:szCs w:val="28"/>
          <w:lang w:eastAsia="ru-RU"/>
        </w:rPr>
        <w:lastRenderedPageBreak/>
        <w:t>информационного взаимодействия, подготовка проекта решения о признании (отказе в признании) молодой семьи соответствующей условиям участия в Мероприятии (участником программы) – 5 рабочих дней;</w:t>
      </w:r>
    </w:p>
    <w:p w:rsidR="00543DAA" w:rsidRPr="00543DAA" w:rsidRDefault="00543DAA" w:rsidP="00543DAA">
      <w:pPr>
        <w:widowControl w:val="0"/>
        <w:numPr>
          <w:ilvl w:val="0"/>
          <w:numId w:val="36"/>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принятие (подписание) решения о признании либо об отказе в признании молодой семьи соответствующим условиям участия в Мероприятии – не более 5 рабочих дней со дня поступления заявления;</w:t>
      </w:r>
    </w:p>
    <w:p w:rsidR="00543DAA" w:rsidRPr="00543DAA" w:rsidRDefault="00543DAA" w:rsidP="00543DAA">
      <w:pPr>
        <w:widowControl w:val="0"/>
        <w:numPr>
          <w:ilvl w:val="0"/>
          <w:numId w:val="36"/>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 xml:space="preserve">выдача или направление заявителю решения о признании либо об отказе в признании молодой семьи соответствующей условиям участия в Мероприятии 3 рабочих дня. </w:t>
      </w:r>
    </w:p>
    <w:p w:rsidR="00543DAA" w:rsidRPr="00543DAA" w:rsidRDefault="00543DAA" w:rsidP="00543DA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3.1.2. Прием, регистрация заявления и прилагаемых к нему документов</w:t>
      </w:r>
    </w:p>
    <w:p w:rsidR="00543DAA" w:rsidRPr="00543DAA" w:rsidRDefault="00543DAA" w:rsidP="00543DA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 xml:space="preserve">3.1.2.1. Основанием для начала осуществления административной процедуры является поступление заявления о предоставлении муниципальной услуги и документов, указанных в </w:t>
      </w:r>
      <w:hyperlink w:anchor="Par100" w:history="1">
        <w:r w:rsidRPr="00543DAA">
          <w:rPr>
            <w:rFonts w:ascii="Times New Roman" w:eastAsia="Times New Roman" w:hAnsi="Times New Roman" w:cs="Times New Roman"/>
            <w:sz w:val="28"/>
            <w:szCs w:val="28"/>
            <w:lang w:eastAsia="ru-RU"/>
          </w:rPr>
          <w:t>пункте 2.</w:t>
        </w:r>
      </w:hyperlink>
      <w:r w:rsidRPr="00543DAA">
        <w:rPr>
          <w:rFonts w:ascii="Times New Roman" w:eastAsia="Times New Roman" w:hAnsi="Times New Roman" w:cs="Times New Roman"/>
          <w:sz w:val="28"/>
          <w:szCs w:val="28"/>
          <w:lang w:eastAsia="ru-RU"/>
        </w:rPr>
        <w:t>6. настоящих методических рекомендаций.</w:t>
      </w:r>
    </w:p>
    <w:p w:rsidR="00543DAA" w:rsidRPr="00543DAA" w:rsidRDefault="00543DAA" w:rsidP="00543DA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3.1.2.2. Прием заявления и приложенных к нему документов на предоставление муниципальной услуги осуществляется специалистами структурного подразделения Администрации, в должностные обязанности которых входит оказание муниципальных услуг по вопросам участия в жилищных программах, или специалистами МФЦ.</w:t>
      </w:r>
    </w:p>
    <w:p w:rsidR="00543DAA" w:rsidRPr="00543DAA" w:rsidRDefault="00543DAA" w:rsidP="00543DA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Специалист осуществляет прием документов в следующей последовательности:</w:t>
      </w:r>
    </w:p>
    <w:p w:rsidR="00543DAA" w:rsidRPr="00543DAA" w:rsidRDefault="00543DAA" w:rsidP="00543DAA">
      <w:pPr>
        <w:widowControl w:val="0"/>
        <w:numPr>
          <w:ilvl w:val="0"/>
          <w:numId w:val="35"/>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принимает у заявителя документы, необходимые для предоставления муниципальной услуги, в соответствии с пунктом 2.6. настоящих методических рекомендаций;</w:t>
      </w:r>
    </w:p>
    <w:p w:rsidR="00543DAA" w:rsidRPr="00543DAA" w:rsidRDefault="00543DAA" w:rsidP="00543DAA">
      <w:pPr>
        <w:widowControl w:val="0"/>
        <w:numPr>
          <w:ilvl w:val="0"/>
          <w:numId w:val="35"/>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 xml:space="preserve">проверяет наличие </w:t>
      </w:r>
      <w:proofErr w:type="gramStart"/>
      <w:r w:rsidRPr="00543DAA">
        <w:rPr>
          <w:rFonts w:ascii="Times New Roman" w:eastAsia="Times New Roman" w:hAnsi="Times New Roman" w:cs="Times New Roman"/>
          <w:sz w:val="28"/>
          <w:szCs w:val="28"/>
          <w:lang w:eastAsia="ru-RU"/>
        </w:rPr>
        <w:t>всех необходимых документов</w:t>
      </w:r>
      <w:proofErr w:type="gramEnd"/>
      <w:r w:rsidRPr="00543DAA">
        <w:rPr>
          <w:rFonts w:ascii="Times New Roman" w:eastAsia="Times New Roman" w:hAnsi="Times New Roman" w:cs="Times New Roman"/>
          <w:sz w:val="28"/>
          <w:szCs w:val="28"/>
          <w:lang w:eastAsia="ru-RU"/>
        </w:rPr>
        <w:t xml:space="preserve"> указанных в пункте 2.6. настоящих методических рекомендаций;</w:t>
      </w:r>
    </w:p>
    <w:p w:rsidR="00543DAA" w:rsidRPr="00543DAA" w:rsidRDefault="00543DAA" w:rsidP="00543DAA">
      <w:pPr>
        <w:widowControl w:val="0"/>
        <w:numPr>
          <w:ilvl w:val="0"/>
          <w:numId w:val="35"/>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при установлении фактов отсутствия необходимых документов либо несоответствия представленных документов требованиям, указанным в настоящем Административном регламенте, уведомляет заявителя о наличии препятствий для предоставления ему муниципальной услуги, объясняет заявителю содержание выявленных недостатков в представленных документах.</w:t>
      </w:r>
    </w:p>
    <w:p w:rsidR="00543DAA" w:rsidRPr="00543DAA" w:rsidRDefault="00543DAA" w:rsidP="00543DA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 xml:space="preserve">В случае несогласия заявителя с указанным предложением специалист обязан принять заявление. </w:t>
      </w:r>
    </w:p>
    <w:p w:rsidR="00543DAA" w:rsidRPr="00543DAA" w:rsidRDefault="00543DAA" w:rsidP="00543DA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Максимальный срок выполнения административной процедуры – в день поступления заявления.</w:t>
      </w:r>
    </w:p>
    <w:p w:rsidR="00543DAA" w:rsidRPr="00543DAA" w:rsidRDefault="00543DAA" w:rsidP="00543DA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 xml:space="preserve">3.1.2.3 Специалист отдела (структурного подразделения) Администрации, в должностные обязанности которых входит оказание муниципальных услуг по вопросам участия в жилищных программах, осуществляющий прием документов и заявления от гражданина (семьи) выдает расписку в получении указанных документов. </w:t>
      </w:r>
    </w:p>
    <w:p w:rsidR="00543DAA" w:rsidRPr="00543DAA" w:rsidRDefault="00543DAA" w:rsidP="00543DA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3.1.2.4. Результатом административной процедуры является регистрация и визирование заявления и документов, необходимых для предоставления муниципальной услуги.</w:t>
      </w:r>
    </w:p>
    <w:p w:rsidR="00543DAA" w:rsidRPr="00543DAA" w:rsidRDefault="00543DAA" w:rsidP="00543DA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3.1.3. Рассмотрение документов о предоставлении муниципальной услуги, подготовка проекта решения.</w:t>
      </w:r>
    </w:p>
    <w:p w:rsidR="00543DAA" w:rsidRPr="00543DAA" w:rsidRDefault="00543DAA" w:rsidP="00543DA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543DAA">
        <w:rPr>
          <w:rFonts w:ascii="Times New Roman" w:eastAsia="Times New Roman" w:hAnsi="Times New Roman" w:cs="Times New Roman"/>
          <w:sz w:val="28"/>
          <w:szCs w:val="28"/>
          <w:lang w:eastAsia="ru-RU"/>
        </w:rPr>
        <w:t xml:space="preserve">3.1.3.1. После рассмотрения заявления и документов, указанных в пунктах 2.6, 2.7 настоящих методических рекомендаций, получения информации и сведений в </w:t>
      </w:r>
      <w:r w:rsidRPr="00543DAA">
        <w:rPr>
          <w:rFonts w:ascii="Times New Roman" w:eastAsia="Times New Roman" w:hAnsi="Times New Roman" w:cs="Times New Roman"/>
          <w:sz w:val="28"/>
          <w:szCs w:val="28"/>
          <w:lang w:eastAsia="ru-RU"/>
        </w:rPr>
        <w:lastRenderedPageBreak/>
        <w:t xml:space="preserve">порядке межведомственного информационного взаимодействия, при отсутствии оснований для отказа в предоставлении услуги специалисты </w:t>
      </w:r>
      <w:r w:rsidR="00624297">
        <w:rPr>
          <w:rFonts w:ascii="Times New Roman" w:eastAsia="Times New Roman" w:hAnsi="Times New Roman" w:cs="Times New Roman"/>
          <w:sz w:val="28"/>
          <w:szCs w:val="28"/>
          <w:lang w:eastAsia="ru-RU"/>
        </w:rPr>
        <w:t xml:space="preserve">Администрации МО </w:t>
      </w:r>
      <w:proofErr w:type="spellStart"/>
      <w:r w:rsidR="00624297">
        <w:rPr>
          <w:rFonts w:ascii="Times New Roman" w:eastAsia="Times New Roman" w:hAnsi="Times New Roman" w:cs="Times New Roman"/>
          <w:sz w:val="28"/>
          <w:szCs w:val="28"/>
          <w:lang w:eastAsia="ru-RU"/>
        </w:rPr>
        <w:t>Вындиноостровское</w:t>
      </w:r>
      <w:proofErr w:type="spellEnd"/>
      <w:r w:rsidR="00624297">
        <w:rPr>
          <w:rFonts w:ascii="Times New Roman" w:eastAsia="Times New Roman" w:hAnsi="Times New Roman" w:cs="Times New Roman"/>
          <w:sz w:val="28"/>
          <w:szCs w:val="28"/>
          <w:lang w:eastAsia="ru-RU"/>
        </w:rPr>
        <w:t xml:space="preserve"> сельское поселение</w:t>
      </w:r>
      <w:r w:rsidRPr="00543DAA">
        <w:rPr>
          <w:rFonts w:ascii="Times New Roman" w:eastAsia="Times New Roman" w:hAnsi="Times New Roman" w:cs="Times New Roman"/>
          <w:sz w:val="28"/>
          <w:szCs w:val="28"/>
          <w:lang w:eastAsia="ru-RU"/>
        </w:rPr>
        <w:t>, ответственные за подготовку решения, готовят и согласовывают проект решения о признании (отказе в признании) молодой семьи соответствующей условиям участия в Мероприятии (участником программы).</w:t>
      </w:r>
    </w:p>
    <w:p w:rsidR="00543DAA" w:rsidRPr="00543DAA" w:rsidRDefault="00543DAA" w:rsidP="00543DA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 xml:space="preserve">3.1.3.2. Срок исполнения данной административной процедуры – не более 5 рабочих дней. </w:t>
      </w:r>
    </w:p>
    <w:p w:rsidR="00543DAA" w:rsidRPr="00543DAA" w:rsidRDefault="00543DAA" w:rsidP="00543DA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3.1.3.3. Лицо, ответственное за выполнение – Специалист отдела (структурного подразделения) Администрации, в должностные обязанности которых входит оказание муниципальных услуг по вопросам участия в жилищных программах, ответственный за формирование проекта решения.</w:t>
      </w:r>
    </w:p>
    <w:p w:rsidR="00543DAA" w:rsidRPr="00543DAA" w:rsidRDefault="00543DAA" w:rsidP="00543DA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3.1.3.4. Критерий принятия решения: наличие/отсутствие у заявителя права на получение муниципальной услуги.3.1.3.5. Результат выполнения административной процедуры: подготовка проекта решения о признании (отказе в признании) молодой семьи соответствующей условиям участия в Мероприятии (участником программы).</w:t>
      </w:r>
    </w:p>
    <w:p w:rsidR="00543DAA" w:rsidRPr="00543DAA" w:rsidRDefault="00543DAA" w:rsidP="00543DA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3.1.4. Принятие (подписание) решения о признании (отказе в признании) молодой семьи соответствующей условиям участия в Мероприятии (участником программы), или об отказе в предоставлении муниципальной услуги.</w:t>
      </w:r>
    </w:p>
    <w:p w:rsidR="00543DAA" w:rsidRPr="00543DAA" w:rsidRDefault="00543DAA" w:rsidP="00543DA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3.1.4.1. Основание для начала административной процедуры: предоставление лицом, ответственным за выполнение - Специалистом отдела (структурного подразделения) Администрации, в должностные обязанности которых входит оказание муниципальных услуг по вопросам участия в жилищных программах, ответственного за формирование проекта решения, должностному лицу, ответственному за принятие и подписание решения о признании (отказе в признании) молодой семьи соответствующей условиям участия в Мероприятии (участником программы).</w:t>
      </w:r>
    </w:p>
    <w:p w:rsidR="00543DAA" w:rsidRPr="00543DAA" w:rsidRDefault="00543DAA" w:rsidP="00543DA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3.1.4.2. Принятие (подписание) решения о признании (отказе в признании) молодой семьи соответствующей условиям участия в Мероприятии не более 5 рабочих дней со дня поступления заявления.</w:t>
      </w:r>
    </w:p>
    <w:p w:rsidR="00543DAA" w:rsidRPr="00543DAA" w:rsidRDefault="00543DAA" w:rsidP="00543DA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3.1.4.3. Лицо, ответственное за выполнение административной процедуры: ответственное лицо Администрации, уполномоченное на принятие и подписание соответствующего решения.</w:t>
      </w:r>
    </w:p>
    <w:p w:rsidR="00543DAA" w:rsidRPr="00543DAA" w:rsidRDefault="00543DAA" w:rsidP="00543DA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3.1.4.4. Критерий принятия решения: наличие/отсутствие у заявителя права на получение муниципальной услуги.</w:t>
      </w:r>
    </w:p>
    <w:p w:rsidR="00543DAA" w:rsidRPr="00543DAA" w:rsidRDefault="00543DAA" w:rsidP="00543DA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 xml:space="preserve">3.1.4.5. Результат выполнения административной процедуры: подписание решения о признании (отказе в признании) молодой семьи соответствующей условиям участия в Мероприятии (участником </w:t>
      </w:r>
      <w:proofErr w:type="gramStart"/>
      <w:r w:rsidRPr="00543DAA">
        <w:rPr>
          <w:rFonts w:ascii="Times New Roman" w:eastAsia="Times New Roman" w:hAnsi="Times New Roman" w:cs="Times New Roman"/>
          <w:sz w:val="28"/>
          <w:szCs w:val="28"/>
          <w:lang w:eastAsia="ru-RU"/>
        </w:rPr>
        <w:t>программы)или</w:t>
      </w:r>
      <w:proofErr w:type="gramEnd"/>
      <w:r w:rsidRPr="00543DAA">
        <w:rPr>
          <w:rFonts w:ascii="Times New Roman" w:eastAsia="Times New Roman" w:hAnsi="Times New Roman" w:cs="Times New Roman"/>
          <w:sz w:val="28"/>
          <w:szCs w:val="28"/>
          <w:lang w:eastAsia="ru-RU"/>
        </w:rPr>
        <w:t xml:space="preserve"> уведомления об отказе в предоставлении услуги.</w:t>
      </w:r>
    </w:p>
    <w:p w:rsidR="00543DAA" w:rsidRPr="00543DAA" w:rsidRDefault="00543DAA" w:rsidP="00543DA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3.1.5. Выдача результата.</w:t>
      </w:r>
    </w:p>
    <w:p w:rsidR="00543DAA" w:rsidRPr="00543DAA" w:rsidRDefault="00543DAA" w:rsidP="00543DA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3.1.5.1. Основание для начала административной процедуры: подписанное решение о признании (отказе в признании) молодой семьи соответствующей условиям участия в Мероприятии (участником программы), являющееся результатом предоставления муниципальной услуги.</w:t>
      </w:r>
    </w:p>
    <w:p w:rsidR="00543DAA" w:rsidRPr="00543DAA" w:rsidRDefault="00543DAA" w:rsidP="00543DA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3.1.5.2. Срок исполнения данной административной процедуры - не более 3 рабочих дней:</w:t>
      </w:r>
    </w:p>
    <w:p w:rsidR="00543DAA" w:rsidRPr="00543DAA" w:rsidRDefault="00543DAA" w:rsidP="00543DA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 xml:space="preserve">Должностное лицо, ответственное за делопроизводство, регистрирует результат </w:t>
      </w:r>
      <w:r w:rsidRPr="00543DAA">
        <w:rPr>
          <w:rFonts w:ascii="Times New Roman" w:eastAsia="Times New Roman" w:hAnsi="Times New Roman" w:cs="Times New Roman"/>
          <w:sz w:val="28"/>
          <w:szCs w:val="28"/>
          <w:lang w:eastAsia="ru-RU"/>
        </w:rPr>
        <w:lastRenderedPageBreak/>
        <w:t xml:space="preserve">предоставления муниципальной услуги: положительное решение или уведомление об отказе в предоставлении и направляет результат предоставления услуги способом, указанным в заявлении.  </w:t>
      </w:r>
    </w:p>
    <w:p w:rsidR="00543DAA" w:rsidRPr="00543DAA" w:rsidRDefault="00543DAA" w:rsidP="00543DA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3.1.5.3. Лицо, ответственное за выполнение административной процедуры: должностное лицо, ответственное за делопроизводство.</w:t>
      </w:r>
    </w:p>
    <w:p w:rsidR="00543DAA" w:rsidRPr="00543DAA" w:rsidRDefault="00543DAA" w:rsidP="00543DA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3.1.5.4. Результат выполнения административной процедуры: Результатом административной процедуры является вручение заявителю или представителю заявителя подготовленного решения о признании (отказе в признании) молодой семьи соответствующей условиям участия в Мероприятии (участником программы).</w:t>
      </w:r>
    </w:p>
    <w:p w:rsidR="00543DAA" w:rsidRPr="00543DAA" w:rsidRDefault="00543DAA" w:rsidP="00543DA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Способ фиксации результата выполнения административной процедуры:</w:t>
      </w:r>
    </w:p>
    <w:p w:rsidR="00543DAA" w:rsidRPr="00543DAA" w:rsidRDefault="00543DAA" w:rsidP="00543DA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 при явке заявителя для получения решения о признании (отказе в признании) молодой семьи соответствующей условиям участия в Мероприятии (участником программы) - вручение результата предоставления муниципальной услуги под роспись;</w:t>
      </w:r>
    </w:p>
    <w:p w:rsidR="00543DAA" w:rsidRPr="00543DAA" w:rsidRDefault="00543DAA" w:rsidP="00543DA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 при неявке - направление почтовым отправлением с уведомлением.</w:t>
      </w:r>
    </w:p>
    <w:p w:rsidR="00543DAA" w:rsidRPr="00543DAA" w:rsidRDefault="00543DAA" w:rsidP="00543DA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Способ фиксации результата выполнения административного действия, в том числе через МФЦ и в электронной форме.</w:t>
      </w:r>
    </w:p>
    <w:p w:rsidR="00543DAA" w:rsidRPr="00543DAA" w:rsidRDefault="00543DAA" w:rsidP="00543DA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Информирование заявителя осуществляется в письменном виде путем почтовых отправлений либо по электронной почте, либо через личный кабинет ПГУ ЛО.</w:t>
      </w:r>
    </w:p>
    <w:p w:rsidR="00543DAA" w:rsidRPr="00543DAA" w:rsidRDefault="00543DAA" w:rsidP="00543DA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В случае предоставления заявителем заявления о предоставлении муниципальной услуги через МФЦ документ, подтверждающий принятие решения, направляется в МФЦ, если иной способ получения не указан заявителем.</w:t>
      </w:r>
    </w:p>
    <w:p w:rsidR="00543DAA" w:rsidRPr="00543DAA" w:rsidRDefault="00543DAA" w:rsidP="00543DAA">
      <w:pPr>
        <w:tabs>
          <w:tab w:val="left" w:pos="142"/>
          <w:tab w:val="left" w:pos="284"/>
        </w:tabs>
        <w:spacing w:after="0" w:line="240" w:lineRule="auto"/>
        <w:ind w:firstLine="709"/>
        <w:jc w:val="both"/>
        <w:rPr>
          <w:rFonts w:ascii="Times New Roman" w:eastAsia="Times New Roman" w:hAnsi="Times New Roman" w:cs="Times New Roman"/>
          <w:b/>
          <w:sz w:val="28"/>
          <w:szCs w:val="28"/>
          <w:lang w:eastAsia="x-none"/>
        </w:rPr>
      </w:pPr>
    </w:p>
    <w:p w:rsidR="00543DAA" w:rsidRPr="00543DAA" w:rsidRDefault="00543DAA" w:rsidP="00543DAA">
      <w:pPr>
        <w:tabs>
          <w:tab w:val="left" w:pos="142"/>
          <w:tab w:val="left" w:pos="284"/>
        </w:tabs>
        <w:spacing w:after="0" w:line="240" w:lineRule="auto"/>
        <w:ind w:firstLine="709"/>
        <w:jc w:val="both"/>
        <w:rPr>
          <w:rFonts w:ascii="Times New Roman" w:eastAsia="Times New Roman" w:hAnsi="Times New Roman" w:cs="Times New Roman"/>
          <w:b/>
          <w:sz w:val="28"/>
          <w:szCs w:val="28"/>
          <w:lang w:eastAsia="x-none"/>
        </w:rPr>
      </w:pPr>
      <w:r w:rsidRPr="00543DAA">
        <w:rPr>
          <w:rFonts w:ascii="Times New Roman" w:eastAsia="Times New Roman" w:hAnsi="Times New Roman" w:cs="Times New Roman"/>
          <w:b/>
          <w:sz w:val="28"/>
          <w:szCs w:val="28"/>
          <w:lang w:eastAsia="x-none"/>
        </w:rPr>
        <w:t>3.2. О</w:t>
      </w:r>
      <w:r w:rsidRPr="00543DAA">
        <w:rPr>
          <w:rFonts w:ascii="Times New Roman" w:eastAsia="Times New Roman" w:hAnsi="Times New Roman" w:cs="Times New Roman"/>
          <w:b/>
          <w:bCs/>
          <w:sz w:val="28"/>
          <w:szCs w:val="28"/>
          <w:lang w:eastAsia="x-none"/>
        </w:rPr>
        <w:t>собенности выполнения административных процедур в электронной форме.</w:t>
      </w:r>
    </w:p>
    <w:p w:rsidR="00543DAA" w:rsidRPr="00543DAA" w:rsidRDefault="00543DAA" w:rsidP="00543DAA">
      <w:pPr>
        <w:spacing w:after="0" w:line="240" w:lineRule="auto"/>
        <w:ind w:firstLine="709"/>
        <w:jc w:val="both"/>
        <w:outlineLvl w:val="1"/>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3.2.1. Предоставление муниципальной услуги на ЕПГУ и ПГУ ЛО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543DAA" w:rsidRPr="00543DAA" w:rsidRDefault="00543DAA" w:rsidP="00543DAA">
      <w:pPr>
        <w:spacing w:after="0" w:line="240" w:lineRule="auto"/>
        <w:ind w:firstLine="709"/>
        <w:jc w:val="both"/>
        <w:outlineLvl w:val="1"/>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 xml:space="preserve">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 </w:t>
      </w:r>
    </w:p>
    <w:p w:rsidR="00543DAA" w:rsidRPr="00543DAA" w:rsidRDefault="00543DAA" w:rsidP="00543DAA">
      <w:pPr>
        <w:spacing w:after="0" w:line="240" w:lineRule="auto"/>
        <w:ind w:firstLine="709"/>
        <w:jc w:val="both"/>
        <w:outlineLvl w:val="1"/>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 xml:space="preserve">3.2.3. Муниципальная услуга может быть получена через ПГУ ЛО, либо через ЕПГУ следующими способами: </w:t>
      </w:r>
    </w:p>
    <w:p w:rsidR="00543DAA" w:rsidRPr="00543DAA" w:rsidRDefault="00543DAA" w:rsidP="00543DAA">
      <w:pPr>
        <w:spacing w:after="0" w:line="240" w:lineRule="auto"/>
        <w:ind w:firstLine="709"/>
        <w:jc w:val="both"/>
        <w:outlineLvl w:val="1"/>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с обязательной личной явкой на прием в Администрацию;</w:t>
      </w:r>
    </w:p>
    <w:p w:rsidR="00543DAA" w:rsidRPr="00543DAA" w:rsidRDefault="00543DAA" w:rsidP="00543DAA">
      <w:pPr>
        <w:spacing w:after="0" w:line="240" w:lineRule="auto"/>
        <w:ind w:firstLine="709"/>
        <w:jc w:val="both"/>
        <w:outlineLvl w:val="1"/>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 xml:space="preserve">без личной явки на прием в Администрацию. </w:t>
      </w:r>
    </w:p>
    <w:p w:rsidR="00543DAA" w:rsidRPr="00543DAA" w:rsidRDefault="00543DAA" w:rsidP="00543DAA">
      <w:pPr>
        <w:spacing w:after="0" w:line="240" w:lineRule="auto"/>
        <w:ind w:firstLine="709"/>
        <w:jc w:val="both"/>
        <w:outlineLvl w:val="1"/>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3.2.4. Для получения муниципальной услуги без личной явки на приём в Администрацию/Организацию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ЛО или на ЕПГУ.</w:t>
      </w:r>
    </w:p>
    <w:p w:rsidR="00543DAA" w:rsidRPr="00543DAA" w:rsidRDefault="00543DAA" w:rsidP="00543DAA">
      <w:pPr>
        <w:spacing w:after="0" w:line="240" w:lineRule="auto"/>
        <w:ind w:firstLine="709"/>
        <w:jc w:val="both"/>
        <w:outlineLvl w:val="1"/>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lastRenderedPageBreak/>
        <w:t>3.2.5. Для подачи заявления через ЕПГУ или через ПГУ ЛО заявитель должен выполнить следующие действия:</w:t>
      </w:r>
    </w:p>
    <w:p w:rsidR="00543DAA" w:rsidRPr="00543DAA" w:rsidRDefault="00543DAA" w:rsidP="00543DAA">
      <w:pPr>
        <w:spacing w:after="0" w:line="240" w:lineRule="auto"/>
        <w:ind w:firstLine="709"/>
        <w:jc w:val="both"/>
        <w:outlineLvl w:val="1"/>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пройти идентификацию и аутентификацию в ЕСИА;</w:t>
      </w:r>
    </w:p>
    <w:p w:rsidR="00543DAA" w:rsidRPr="00543DAA" w:rsidRDefault="00543DAA" w:rsidP="00543DAA">
      <w:pPr>
        <w:spacing w:after="0" w:line="240" w:lineRule="auto"/>
        <w:ind w:firstLine="709"/>
        <w:jc w:val="both"/>
        <w:outlineLvl w:val="1"/>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в личном кабинете на ЕПГУ или на ПГУ ЛО заполнить в электронном виде заявление на оказание муниципальной услуги;</w:t>
      </w:r>
    </w:p>
    <w:p w:rsidR="00543DAA" w:rsidRPr="00543DAA" w:rsidRDefault="00543DAA" w:rsidP="00543DAA">
      <w:pPr>
        <w:spacing w:after="0" w:line="240" w:lineRule="auto"/>
        <w:ind w:firstLine="709"/>
        <w:jc w:val="both"/>
        <w:outlineLvl w:val="1"/>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в случае, если заявитель выбрал способ оказания услуги с личной явкой на прием в Администрацию – приложить к заявлению электронные документы;</w:t>
      </w:r>
    </w:p>
    <w:p w:rsidR="00543DAA" w:rsidRPr="00543DAA" w:rsidRDefault="00543DAA" w:rsidP="00543DAA">
      <w:pPr>
        <w:spacing w:after="0" w:line="240" w:lineRule="auto"/>
        <w:ind w:firstLine="709"/>
        <w:jc w:val="both"/>
        <w:outlineLvl w:val="1"/>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в случае, если заявитель выбрал способ оказания услуги без личной явки на прием в Администрацию:</w:t>
      </w:r>
    </w:p>
    <w:p w:rsidR="00543DAA" w:rsidRPr="00543DAA" w:rsidRDefault="00543DAA" w:rsidP="00543DAA">
      <w:pPr>
        <w:spacing w:after="0" w:line="240" w:lineRule="auto"/>
        <w:ind w:firstLine="709"/>
        <w:jc w:val="both"/>
        <w:outlineLvl w:val="1"/>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 xml:space="preserve">- приложить к заявлению электронные документы, заверенные усиленной квалифицированной электронной подписью; </w:t>
      </w:r>
    </w:p>
    <w:p w:rsidR="00543DAA" w:rsidRPr="00543DAA" w:rsidRDefault="00543DAA" w:rsidP="00543DAA">
      <w:pPr>
        <w:spacing w:after="0" w:line="240" w:lineRule="auto"/>
        <w:ind w:firstLine="709"/>
        <w:jc w:val="both"/>
        <w:outlineLvl w:val="1"/>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 приложить к заявлению электронные документы, заверенные усиленной квалифицированной электронной подписью нотариуса (в случаях,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rsidR="00543DAA" w:rsidRPr="00543DAA" w:rsidRDefault="00543DAA" w:rsidP="00543DAA">
      <w:pPr>
        <w:spacing w:after="0" w:line="240" w:lineRule="auto"/>
        <w:ind w:firstLine="709"/>
        <w:jc w:val="both"/>
        <w:outlineLvl w:val="1"/>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 заверить заявление усиленной квалифицированной электронной подписью, если иное не установлено действующим законодательством.</w:t>
      </w:r>
    </w:p>
    <w:p w:rsidR="00543DAA" w:rsidRPr="00543DAA" w:rsidRDefault="00543DAA" w:rsidP="00543DAA">
      <w:pPr>
        <w:spacing w:after="0" w:line="240" w:lineRule="auto"/>
        <w:ind w:firstLine="709"/>
        <w:jc w:val="both"/>
        <w:outlineLvl w:val="1"/>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 xml:space="preserve">направить пакет электронных документов в Администрацию/Организацию посредством функционала ЕПГУ ЛО или ПГУ ЛО. </w:t>
      </w:r>
    </w:p>
    <w:p w:rsidR="00543DAA" w:rsidRPr="00543DAA" w:rsidRDefault="00543DAA" w:rsidP="00543DAA">
      <w:pPr>
        <w:spacing w:after="0" w:line="240" w:lineRule="auto"/>
        <w:ind w:firstLine="709"/>
        <w:jc w:val="both"/>
        <w:outlineLvl w:val="1"/>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3.2.6. В результате направления пакета электронных документов посредством ПГУ ЛО, либо через ЕПГУ в соответствии с требованиями пункта 3.2.5 автоматизированной информационной системой межведомственного электронного взаимодействия Ленинградской области (далее – АИС «</w:t>
      </w:r>
      <w:proofErr w:type="spellStart"/>
      <w:r w:rsidRPr="00543DAA">
        <w:rPr>
          <w:rFonts w:ascii="Times New Roman" w:eastAsia="Times New Roman" w:hAnsi="Times New Roman" w:cs="Times New Roman"/>
          <w:sz w:val="28"/>
          <w:szCs w:val="28"/>
          <w:lang w:eastAsia="ru-RU"/>
        </w:rPr>
        <w:t>Межвед</w:t>
      </w:r>
      <w:proofErr w:type="spellEnd"/>
      <w:r w:rsidRPr="00543DAA">
        <w:rPr>
          <w:rFonts w:ascii="Times New Roman" w:eastAsia="Times New Roman" w:hAnsi="Times New Roman" w:cs="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rsidR="00543DAA" w:rsidRPr="00543DAA" w:rsidRDefault="00543DAA" w:rsidP="00543DAA">
      <w:pPr>
        <w:spacing w:after="0" w:line="240" w:lineRule="auto"/>
        <w:ind w:firstLine="709"/>
        <w:jc w:val="both"/>
        <w:outlineLvl w:val="1"/>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 xml:space="preserve">3.2.7.  При предоставлении муниципальной услуги через ПГУ ЛО, либо через ЕПГУ, в случае если направленные заявителем (уполномоченным </w:t>
      </w:r>
      <w:proofErr w:type="gramStart"/>
      <w:r w:rsidRPr="00543DAA">
        <w:rPr>
          <w:rFonts w:ascii="Times New Roman" w:eastAsia="Times New Roman" w:hAnsi="Times New Roman" w:cs="Times New Roman"/>
          <w:sz w:val="28"/>
          <w:szCs w:val="28"/>
          <w:lang w:eastAsia="ru-RU"/>
        </w:rPr>
        <w:t>лицом)  электронное</w:t>
      </w:r>
      <w:proofErr w:type="gramEnd"/>
      <w:r w:rsidRPr="00543DAA">
        <w:rPr>
          <w:rFonts w:ascii="Times New Roman" w:eastAsia="Times New Roman" w:hAnsi="Times New Roman" w:cs="Times New Roman"/>
          <w:sz w:val="28"/>
          <w:szCs w:val="28"/>
          <w:lang w:eastAsia="ru-RU"/>
        </w:rPr>
        <w:t xml:space="preserve">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rsidR="00543DAA" w:rsidRPr="00543DAA" w:rsidRDefault="00543DAA" w:rsidP="00543DAA">
      <w:pPr>
        <w:spacing w:after="0" w:line="240" w:lineRule="auto"/>
        <w:ind w:firstLine="709"/>
        <w:jc w:val="both"/>
        <w:outlineLvl w:val="1"/>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543DAA" w:rsidRPr="00543DAA" w:rsidRDefault="00543DAA" w:rsidP="00543DAA">
      <w:pPr>
        <w:spacing w:after="0" w:line="240" w:lineRule="auto"/>
        <w:ind w:firstLine="709"/>
        <w:jc w:val="both"/>
        <w:outlineLvl w:val="1"/>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 xml:space="preserve">после рассмотрения документов и принятия решения о предоставлении муниципальной услуги (отказе в предоставлении </w:t>
      </w:r>
      <w:proofErr w:type="spellStart"/>
      <w:r w:rsidRPr="00543DAA">
        <w:rPr>
          <w:rFonts w:ascii="Times New Roman" w:eastAsia="Times New Roman" w:hAnsi="Times New Roman" w:cs="Times New Roman"/>
          <w:sz w:val="28"/>
          <w:szCs w:val="28"/>
          <w:lang w:eastAsia="ru-RU"/>
        </w:rPr>
        <w:t>мунциипальной</w:t>
      </w:r>
      <w:proofErr w:type="spellEnd"/>
      <w:r w:rsidRPr="00543DAA">
        <w:rPr>
          <w:rFonts w:ascii="Times New Roman" w:eastAsia="Times New Roman" w:hAnsi="Times New Roman" w:cs="Times New Roman"/>
          <w:sz w:val="28"/>
          <w:szCs w:val="28"/>
          <w:lang w:eastAsia="ru-RU"/>
        </w:rPr>
        <w:t xml:space="preserve"> услуги) заполняет предусмотренные в АИС «</w:t>
      </w:r>
      <w:proofErr w:type="spellStart"/>
      <w:r w:rsidRPr="00543DAA">
        <w:rPr>
          <w:rFonts w:ascii="Times New Roman" w:eastAsia="Times New Roman" w:hAnsi="Times New Roman" w:cs="Times New Roman"/>
          <w:sz w:val="28"/>
          <w:szCs w:val="28"/>
          <w:lang w:eastAsia="ru-RU"/>
        </w:rPr>
        <w:t>Межвед</w:t>
      </w:r>
      <w:proofErr w:type="spellEnd"/>
      <w:r w:rsidRPr="00543DAA">
        <w:rPr>
          <w:rFonts w:ascii="Times New Roman" w:eastAsia="Times New Roman" w:hAnsi="Times New Roman" w:cs="Times New Roman"/>
          <w:sz w:val="28"/>
          <w:szCs w:val="28"/>
          <w:lang w:eastAsia="ru-RU"/>
        </w:rPr>
        <w:t xml:space="preserve"> ЛО» формы о принятом решении и переводит дело в архив АИС «</w:t>
      </w:r>
      <w:proofErr w:type="spellStart"/>
      <w:r w:rsidRPr="00543DAA">
        <w:rPr>
          <w:rFonts w:ascii="Times New Roman" w:eastAsia="Times New Roman" w:hAnsi="Times New Roman" w:cs="Times New Roman"/>
          <w:sz w:val="28"/>
          <w:szCs w:val="28"/>
          <w:lang w:eastAsia="ru-RU"/>
        </w:rPr>
        <w:t>Межвед</w:t>
      </w:r>
      <w:proofErr w:type="spellEnd"/>
      <w:r w:rsidRPr="00543DAA">
        <w:rPr>
          <w:rFonts w:ascii="Times New Roman" w:eastAsia="Times New Roman" w:hAnsi="Times New Roman" w:cs="Times New Roman"/>
          <w:sz w:val="28"/>
          <w:szCs w:val="28"/>
          <w:lang w:eastAsia="ru-RU"/>
        </w:rPr>
        <w:t xml:space="preserve"> ЛО»;</w:t>
      </w:r>
    </w:p>
    <w:p w:rsidR="00543DAA" w:rsidRPr="00543DAA" w:rsidRDefault="00543DAA" w:rsidP="00543DAA">
      <w:pPr>
        <w:spacing w:after="0" w:line="240" w:lineRule="auto"/>
        <w:ind w:firstLine="709"/>
        <w:jc w:val="both"/>
        <w:outlineLvl w:val="1"/>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543DAA" w:rsidRPr="00543DAA" w:rsidRDefault="00543DAA" w:rsidP="00543DAA">
      <w:pPr>
        <w:spacing w:after="0" w:line="240" w:lineRule="auto"/>
        <w:ind w:firstLine="709"/>
        <w:jc w:val="both"/>
        <w:outlineLvl w:val="1"/>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lastRenderedPageBreak/>
        <w:t xml:space="preserve">3.2.8. При предоставлении муниципальной услуги через ПГУ ЛО, либо через ЕПГУ, в случае если направленные заявителем (уполномоченным </w:t>
      </w:r>
      <w:proofErr w:type="gramStart"/>
      <w:r w:rsidRPr="00543DAA">
        <w:rPr>
          <w:rFonts w:ascii="Times New Roman" w:eastAsia="Times New Roman" w:hAnsi="Times New Roman" w:cs="Times New Roman"/>
          <w:sz w:val="28"/>
          <w:szCs w:val="28"/>
          <w:lang w:eastAsia="ru-RU"/>
        </w:rPr>
        <w:t>лицом)  электронное</w:t>
      </w:r>
      <w:proofErr w:type="gramEnd"/>
      <w:r w:rsidRPr="00543DAA">
        <w:rPr>
          <w:rFonts w:ascii="Times New Roman" w:eastAsia="Times New Roman" w:hAnsi="Times New Roman" w:cs="Times New Roman"/>
          <w:sz w:val="28"/>
          <w:szCs w:val="28"/>
          <w:lang w:eastAsia="ru-RU"/>
        </w:rPr>
        <w:t xml:space="preserve">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543DAA" w:rsidRPr="00543DAA" w:rsidRDefault="00543DAA" w:rsidP="00543DAA">
      <w:pPr>
        <w:spacing w:after="0" w:line="240" w:lineRule="auto"/>
        <w:ind w:firstLine="709"/>
        <w:jc w:val="both"/>
        <w:outlineLvl w:val="1"/>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в день регистрации запроса формирует через АИС «</w:t>
      </w:r>
      <w:proofErr w:type="spellStart"/>
      <w:r w:rsidRPr="00543DAA">
        <w:rPr>
          <w:rFonts w:ascii="Times New Roman" w:eastAsia="Times New Roman" w:hAnsi="Times New Roman" w:cs="Times New Roman"/>
          <w:sz w:val="28"/>
          <w:szCs w:val="28"/>
          <w:lang w:eastAsia="ru-RU"/>
        </w:rPr>
        <w:t>Межвед</w:t>
      </w:r>
      <w:proofErr w:type="spellEnd"/>
      <w:r w:rsidRPr="00543DAA">
        <w:rPr>
          <w:rFonts w:ascii="Times New Roman" w:eastAsia="Times New Roman" w:hAnsi="Times New Roman" w:cs="Times New Roman"/>
          <w:sz w:val="28"/>
          <w:szCs w:val="28"/>
          <w:lang w:eastAsia="ru-RU"/>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proofErr w:type="spellStart"/>
      <w:r w:rsidRPr="00543DAA">
        <w:rPr>
          <w:rFonts w:ascii="Times New Roman" w:eastAsia="Times New Roman" w:hAnsi="Times New Roman" w:cs="Times New Roman"/>
          <w:sz w:val="28"/>
          <w:szCs w:val="28"/>
          <w:lang w:eastAsia="ru-RU"/>
        </w:rPr>
        <w:t>Межвед</w:t>
      </w:r>
      <w:proofErr w:type="spellEnd"/>
      <w:r w:rsidRPr="00543DAA">
        <w:rPr>
          <w:rFonts w:ascii="Times New Roman" w:eastAsia="Times New Roman" w:hAnsi="Times New Roman" w:cs="Times New Roman"/>
          <w:sz w:val="28"/>
          <w:szCs w:val="28"/>
          <w:lang w:eastAsia="ru-RU"/>
        </w:rPr>
        <w:t xml:space="preserve"> ЛО» дело переводит в статус «Заявитель приглашен на прием». Прием назначается на ближайшую свободную дату и время в соответствии с графиком работы Администрации. </w:t>
      </w:r>
    </w:p>
    <w:p w:rsidR="00543DAA" w:rsidRPr="00543DAA" w:rsidRDefault="00543DAA" w:rsidP="00543DAA">
      <w:pPr>
        <w:spacing w:after="0" w:line="240" w:lineRule="auto"/>
        <w:ind w:firstLine="709"/>
        <w:jc w:val="both"/>
        <w:outlineLvl w:val="1"/>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В случае неявки заявителя на прием в назначенное время заявление и документы хранятся в АИС «</w:t>
      </w:r>
      <w:proofErr w:type="spellStart"/>
      <w:r w:rsidRPr="00543DAA">
        <w:rPr>
          <w:rFonts w:ascii="Times New Roman" w:eastAsia="Times New Roman" w:hAnsi="Times New Roman" w:cs="Times New Roman"/>
          <w:sz w:val="28"/>
          <w:szCs w:val="28"/>
          <w:lang w:eastAsia="ru-RU"/>
        </w:rPr>
        <w:t>Межвед</w:t>
      </w:r>
      <w:proofErr w:type="spellEnd"/>
      <w:r w:rsidRPr="00543DAA">
        <w:rPr>
          <w:rFonts w:ascii="Times New Roman" w:eastAsia="Times New Roman" w:hAnsi="Times New Roman" w:cs="Times New Roman"/>
          <w:sz w:val="28"/>
          <w:szCs w:val="28"/>
          <w:lang w:eastAsia="ru-RU"/>
        </w:rPr>
        <w:t xml:space="preserve"> ЛО» в течение 30 календарных дней, затем должностное лицо Администрации/Организации, наделенное, в соответствии с должностным регламентом, функциями по приему заявлений и документов через ПГУ ЛО, либо через ЕПГУ переводит документы в архив АИС «</w:t>
      </w:r>
      <w:proofErr w:type="spellStart"/>
      <w:r w:rsidRPr="00543DAA">
        <w:rPr>
          <w:rFonts w:ascii="Times New Roman" w:eastAsia="Times New Roman" w:hAnsi="Times New Roman" w:cs="Times New Roman"/>
          <w:sz w:val="28"/>
          <w:szCs w:val="28"/>
          <w:lang w:eastAsia="ru-RU"/>
        </w:rPr>
        <w:t>Межвед</w:t>
      </w:r>
      <w:proofErr w:type="spellEnd"/>
      <w:r w:rsidRPr="00543DAA">
        <w:rPr>
          <w:rFonts w:ascii="Times New Roman" w:eastAsia="Times New Roman" w:hAnsi="Times New Roman" w:cs="Times New Roman"/>
          <w:sz w:val="28"/>
          <w:szCs w:val="28"/>
          <w:lang w:eastAsia="ru-RU"/>
        </w:rPr>
        <w:t xml:space="preserve"> ЛО».</w:t>
      </w:r>
    </w:p>
    <w:p w:rsidR="00543DAA" w:rsidRPr="00543DAA" w:rsidRDefault="00543DAA" w:rsidP="00543DAA">
      <w:pPr>
        <w:spacing w:after="0" w:line="240" w:lineRule="auto"/>
        <w:ind w:firstLine="709"/>
        <w:jc w:val="both"/>
        <w:outlineLvl w:val="1"/>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543DAA">
        <w:rPr>
          <w:rFonts w:ascii="Times New Roman" w:eastAsia="Times New Roman" w:hAnsi="Times New Roman" w:cs="Times New Roman"/>
          <w:sz w:val="28"/>
          <w:szCs w:val="28"/>
          <w:lang w:eastAsia="ru-RU"/>
        </w:rPr>
        <w:t>Межвед</w:t>
      </w:r>
      <w:proofErr w:type="spellEnd"/>
      <w:r w:rsidRPr="00543DAA">
        <w:rPr>
          <w:rFonts w:ascii="Times New Roman" w:eastAsia="Times New Roman" w:hAnsi="Times New Roman" w:cs="Times New Roman"/>
          <w:sz w:val="28"/>
          <w:szCs w:val="28"/>
          <w:lang w:eastAsia="ru-RU"/>
        </w:rPr>
        <w:t xml:space="preserve"> ЛО», дело переводит в статус «Прием заявителя окончен».</w:t>
      </w:r>
    </w:p>
    <w:p w:rsidR="00543DAA" w:rsidRPr="00543DAA" w:rsidRDefault="00543DAA" w:rsidP="00543DAA">
      <w:pPr>
        <w:spacing w:after="0" w:line="240" w:lineRule="auto"/>
        <w:ind w:firstLine="709"/>
        <w:jc w:val="both"/>
        <w:outlineLvl w:val="1"/>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543DAA">
        <w:rPr>
          <w:rFonts w:ascii="Times New Roman" w:eastAsia="Times New Roman" w:hAnsi="Times New Roman" w:cs="Times New Roman"/>
          <w:sz w:val="28"/>
          <w:szCs w:val="28"/>
          <w:lang w:eastAsia="ru-RU"/>
        </w:rPr>
        <w:t>Межвед</w:t>
      </w:r>
      <w:proofErr w:type="spellEnd"/>
      <w:r w:rsidRPr="00543DAA">
        <w:rPr>
          <w:rFonts w:ascii="Times New Roman" w:eastAsia="Times New Roman" w:hAnsi="Times New Roman" w:cs="Times New Roman"/>
          <w:sz w:val="28"/>
          <w:szCs w:val="28"/>
          <w:lang w:eastAsia="ru-RU"/>
        </w:rPr>
        <w:t xml:space="preserve"> ЛО» формы о принятом решении и переводит дело в архив</w:t>
      </w:r>
      <w:r w:rsidRPr="00543DAA">
        <w:rPr>
          <w:rFonts w:ascii="Times New Roman" w:eastAsia="Times New Roman" w:hAnsi="Times New Roman" w:cs="Times New Roman"/>
          <w:sz w:val="28"/>
          <w:szCs w:val="28"/>
          <w:lang w:eastAsia="ru-RU"/>
        </w:rPr>
        <w:br/>
        <w:t>АИС «</w:t>
      </w:r>
      <w:proofErr w:type="spellStart"/>
      <w:r w:rsidRPr="00543DAA">
        <w:rPr>
          <w:rFonts w:ascii="Times New Roman" w:eastAsia="Times New Roman" w:hAnsi="Times New Roman" w:cs="Times New Roman"/>
          <w:sz w:val="28"/>
          <w:szCs w:val="28"/>
          <w:lang w:eastAsia="ru-RU"/>
        </w:rPr>
        <w:t>Межвед</w:t>
      </w:r>
      <w:proofErr w:type="spellEnd"/>
      <w:r w:rsidRPr="00543DAA">
        <w:rPr>
          <w:rFonts w:ascii="Times New Roman" w:eastAsia="Times New Roman" w:hAnsi="Times New Roman" w:cs="Times New Roman"/>
          <w:sz w:val="28"/>
          <w:szCs w:val="28"/>
          <w:lang w:eastAsia="ru-RU"/>
        </w:rPr>
        <w:t xml:space="preserve"> ЛО».</w:t>
      </w:r>
    </w:p>
    <w:p w:rsidR="00543DAA" w:rsidRPr="00543DAA" w:rsidRDefault="00543DAA" w:rsidP="00543DAA">
      <w:pPr>
        <w:spacing w:after="0" w:line="240" w:lineRule="auto"/>
        <w:ind w:firstLine="709"/>
        <w:jc w:val="both"/>
        <w:outlineLvl w:val="1"/>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в Администрации, либо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543DAA" w:rsidRPr="00543DAA" w:rsidRDefault="00543DAA" w:rsidP="00543DAA">
      <w:pPr>
        <w:spacing w:after="0" w:line="240" w:lineRule="auto"/>
        <w:ind w:firstLine="709"/>
        <w:jc w:val="both"/>
        <w:outlineLvl w:val="1"/>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 xml:space="preserve">3.2.9. В случае поступления всех документов, указанных в пункте 2.6.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или ЕПГУ. </w:t>
      </w:r>
    </w:p>
    <w:p w:rsidR="00543DAA" w:rsidRPr="00543DAA" w:rsidRDefault="00543DAA" w:rsidP="00543DAA">
      <w:pPr>
        <w:spacing w:after="0" w:line="240" w:lineRule="auto"/>
        <w:ind w:firstLine="709"/>
        <w:jc w:val="both"/>
        <w:outlineLvl w:val="1"/>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 xml:space="preserve">В случае, если направленные заявителем (уполномоченным </w:t>
      </w:r>
      <w:proofErr w:type="gramStart"/>
      <w:r w:rsidRPr="00543DAA">
        <w:rPr>
          <w:rFonts w:ascii="Times New Roman" w:eastAsia="Times New Roman" w:hAnsi="Times New Roman" w:cs="Times New Roman"/>
          <w:sz w:val="28"/>
          <w:szCs w:val="28"/>
          <w:lang w:eastAsia="ru-RU"/>
        </w:rPr>
        <w:t>лицом)  электронное</w:t>
      </w:r>
      <w:proofErr w:type="gramEnd"/>
      <w:r w:rsidRPr="00543DAA">
        <w:rPr>
          <w:rFonts w:ascii="Times New Roman" w:eastAsia="Times New Roman" w:hAnsi="Times New Roman" w:cs="Times New Roman"/>
          <w:sz w:val="28"/>
          <w:szCs w:val="28"/>
          <w:lang w:eastAsia="ru-RU"/>
        </w:rPr>
        <w:t xml:space="preserve">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2.6. настоящего административного регламента, и отсутствия оснований, указанных в пункте 2.10. настоящего Административного регламента.</w:t>
      </w:r>
    </w:p>
    <w:p w:rsidR="00543DAA" w:rsidRPr="00543DAA" w:rsidRDefault="00543DAA" w:rsidP="00543DAA">
      <w:pPr>
        <w:spacing w:after="0" w:line="240" w:lineRule="auto"/>
        <w:ind w:firstLine="709"/>
        <w:jc w:val="both"/>
        <w:outlineLvl w:val="1"/>
        <w:rPr>
          <w:rFonts w:ascii="Times New Roman" w:eastAsia="Times New Roman" w:hAnsi="Times New Roman" w:cs="Times New Roman"/>
          <w:sz w:val="28"/>
          <w:szCs w:val="28"/>
          <w:lang w:eastAsia="ru-RU"/>
        </w:rPr>
      </w:pPr>
      <w:r w:rsidRPr="00543DAA">
        <w:rPr>
          <w:rFonts w:ascii="Times New Roman" w:eastAsia="Times New Roman" w:hAnsi="Times New Roman" w:cs="Times New Roman"/>
          <w:iCs/>
          <w:sz w:val="28"/>
          <w:szCs w:val="28"/>
          <w:lang w:eastAsia="ru-RU"/>
        </w:rPr>
        <w:lastRenderedPageBreak/>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543DAA" w:rsidRPr="00543DAA" w:rsidRDefault="00543DAA" w:rsidP="00543DAA">
      <w:pPr>
        <w:spacing w:after="0" w:line="240" w:lineRule="auto"/>
        <w:ind w:firstLine="709"/>
        <w:jc w:val="both"/>
        <w:outlineLvl w:val="1"/>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3.2.10.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543DAA" w:rsidRPr="00543DAA" w:rsidRDefault="00543DAA" w:rsidP="00543DAA">
      <w:pPr>
        <w:spacing w:after="0" w:line="240" w:lineRule="auto"/>
        <w:ind w:firstLine="709"/>
        <w:jc w:val="both"/>
        <w:outlineLvl w:val="1"/>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в Администрации.</w:t>
      </w:r>
    </w:p>
    <w:p w:rsidR="00543DAA" w:rsidRPr="00543DAA" w:rsidRDefault="00543DAA" w:rsidP="00543DAA">
      <w:pPr>
        <w:spacing w:after="0" w:line="240" w:lineRule="auto"/>
        <w:ind w:firstLine="709"/>
        <w:jc w:val="both"/>
        <w:rPr>
          <w:rFonts w:ascii="Times New Roman" w:eastAsia="Times New Roman" w:hAnsi="Times New Roman" w:cs="Times New Roman"/>
          <w:b/>
          <w:sz w:val="28"/>
          <w:szCs w:val="28"/>
          <w:lang w:eastAsia="ru-RU"/>
        </w:rPr>
      </w:pPr>
    </w:p>
    <w:p w:rsidR="00543DAA" w:rsidRPr="00543DAA" w:rsidRDefault="00543DAA" w:rsidP="00543DAA">
      <w:pPr>
        <w:spacing w:after="0" w:line="240" w:lineRule="auto"/>
        <w:ind w:firstLine="709"/>
        <w:jc w:val="both"/>
        <w:rPr>
          <w:rFonts w:ascii="Times New Roman" w:eastAsia="Times New Roman" w:hAnsi="Times New Roman" w:cs="Times New Roman"/>
          <w:b/>
          <w:sz w:val="28"/>
          <w:szCs w:val="28"/>
          <w:lang w:eastAsia="ru-RU"/>
        </w:rPr>
      </w:pPr>
      <w:r w:rsidRPr="00543DAA">
        <w:rPr>
          <w:rFonts w:ascii="Times New Roman" w:eastAsia="Times New Roman" w:hAnsi="Times New Roman" w:cs="Times New Roman"/>
          <w:b/>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543DAA" w:rsidRPr="00543DAA" w:rsidRDefault="00543DAA" w:rsidP="00543DAA">
      <w:pPr>
        <w:spacing w:after="0" w:line="240" w:lineRule="auto"/>
        <w:ind w:firstLine="709"/>
        <w:jc w:val="both"/>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ОМСУ или МФЦ непосредственно, направить почтовым отправлением, посредством ЕПГУ/ПГУ ЛО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 (или) ошибок с изложением сути допущенных опечаток и(или) ошибок и приложением копии документа, содержащего опечатки и (или) ошибки.</w:t>
      </w:r>
    </w:p>
    <w:p w:rsidR="00543DAA" w:rsidRPr="00543DAA" w:rsidRDefault="00543DAA" w:rsidP="00543DAA">
      <w:pPr>
        <w:spacing w:after="0" w:line="240" w:lineRule="auto"/>
        <w:ind w:firstLine="709"/>
        <w:jc w:val="both"/>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3.3.2. В течение пяти рабочих дней со дня регистрации заявления об исправлении опечаток и (или) ошибок в выданных в результате предоставления муниципальной услуги документах специалист Отдела, ответственный за подготовку</w:t>
      </w:r>
      <w:r w:rsidRPr="00543DAA">
        <w:rPr>
          <w:rFonts w:ascii="Times New Roman" w:eastAsia="Times New Roman" w:hAnsi="Times New Roman" w:cs="Times New Roman"/>
          <w:sz w:val="24"/>
          <w:szCs w:val="24"/>
          <w:lang w:eastAsia="ru-RU"/>
        </w:rPr>
        <w:t xml:space="preserve"> </w:t>
      </w:r>
      <w:r w:rsidRPr="00543DAA">
        <w:rPr>
          <w:rFonts w:ascii="Times New Roman" w:eastAsia="Times New Roman" w:hAnsi="Times New Roman" w:cs="Times New Roman"/>
          <w:sz w:val="28"/>
          <w:szCs w:val="28"/>
          <w:lang w:eastAsia="ru-RU"/>
        </w:rPr>
        <w:t>решения о признании либо об отказе в признании молодой семьи соответствующей условиям участия в Мероприятии, устанавливает наличие опечатки (ошибки) и оформляет результат предоставления муниципальной услуги (документ) с исправленными опечатками (ошибками) посредством внесения верных данных в документ, заверяет исправленные данные надлежащим образом, или направляет заявителю уведомление с обоснованным отказом в оформлении решения с исправленными опечатками (ошибками). Результат предоставления муниципальной услуги (документ) специалист Отдела, ответственный за подготовку документа, направляет способом, указанным в заявлении</w:t>
      </w:r>
      <w:r w:rsidRPr="00543DAA">
        <w:rPr>
          <w:rFonts w:ascii="Times New Roman" w:eastAsia="Times New Roman" w:hAnsi="Times New Roman" w:cs="Times New Roman"/>
          <w:sz w:val="28"/>
          <w:szCs w:val="28"/>
          <w:lang w:eastAsia="ru-RU"/>
        </w:rPr>
        <w:br/>
        <w:t>о необходимости исправления допущенных опечаток и (или) ошибок.</w:t>
      </w:r>
    </w:p>
    <w:p w:rsidR="00543DAA" w:rsidRPr="00543DAA" w:rsidRDefault="00543DAA" w:rsidP="00543DAA">
      <w:pPr>
        <w:tabs>
          <w:tab w:val="left" w:pos="142"/>
          <w:tab w:val="left" w:pos="284"/>
        </w:tabs>
        <w:spacing w:after="0" w:line="240" w:lineRule="auto"/>
        <w:ind w:firstLine="709"/>
        <w:jc w:val="center"/>
        <w:rPr>
          <w:rFonts w:ascii="Times New Roman" w:eastAsia="Times New Roman" w:hAnsi="Times New Roman" w:cs="Times New Roman"/>
          <w:b/>
          <w:sz w:val="28"/>
          <w:szCs w:val="28"/>
          <w:lang w:eastAsia="x-none"/>
        </w:rPr>
      </w:pPr>
    </w:p>
    <w:p w:rsidR="00543DAA" w:rsidRPr="00543DAA" w:rsidRDefault="00543DAA" w:rsidP="00543DAA">
      <w:pPr>
        <w:tabs>
          <w:tab w:val="left" w:pos="142"/>
          <w:tab w:val="left" w:pos="284"/>
        </w:tabs>
        <w:spacing w:after="0" w:line="240" w:lineRule="auto"/>
        <w:ind w:firstLine="709"/>
        <w:jc w:val="center"/>
        <w:rPr>
          <w:rFonts w:ascii="Times New Roman" w:eastAsia="Times New Roman" w:hAnsi="Times New Roman" w:cs="Times New Roman"/>
          <w:b/>
          <w:sz w:val="28"/>
          <w:szCs w:val="28"/>
          <w:lang w:eastAsia="x-none"/>
        </w:rPr>
      </w:pPr>
      <w:r w:rsidRPr="00543DAA">
        <w:rPr>
          <w:rFonts w:ascii="Times New Roman" w:eastAsia="Times New Roman" w:hAnsi="Times New Roman" w:cs="Times New Roman"/>
          <w:b/>
          <w:sz w:val="28"/>
          <w:szCs w:val="28"/>
          <w:lang w:eastAsia="x-none"/>
        </w:rPr>
        <w:t>4</w:t>
      </w:r>
      <w:r w:rsidRPr="00543DAA">
        <w:rPr>
          <w:rFonts w:ascii="Times New Roman" w:eastAsia="Times New Roman" w:hAnsi="Times New Roman" w:cs="Times New Roman"/>
          <w:b/>
          <w:sz w:val="28"/>
          <w:szCs w:val="28"/>
          <w:lang w:val="x-none" w:eastAsia="x-none"/>
        </w:rPr>
        <w:t xml:space="preserve">. </w:t>
      </w:r>
      <w:r w:rsidRPr="00543DAA">
        <w:rPr>
          <w:rFonts w:ascii="Times New Roman" w:eastAsia="Times New Roman" w:hAnsi="Times New Roman" w:cs="Times New Roman"/>
          <w:b/>
          <w:sz w:val="28"/>
          <w:szCs w:val="28"/>
          <w:lang w:eastAsia="x-none"/>
        </w:rPr>
        <w:t xml:space="preserve">Формы </w:t>
      </w:r>
      <w:r w:rsidRPr="00543DAA">
        <w:rPr>
          <w:rFonts w:ascii="Times New Roman" w:eastAsia="Times New Roman" w:hAnsi="Times New Roman" w:cs="Times New Roman"/>
          <w:b/>
          <w:sz w:val="28"/>
          <w:szCs w:val="28"/>
          <w:lang w:val="x-none" w:eastAsia="x-none"/>
        </w:rPr>
        <w:t>контро</w:t>
      </w:r>
      <w:r w:rsidRPr="00543DAA">
        <w:rPr>
          <w:rFonts w:ascii="Times New Roman" w:eastAsia="Times New Roman" w:hAnsi="Times New Roman" w:cs="Times New Roman"/>
          <w:b/>
          <w:sz w:val="28"/>
          <w:szCs w:val="28"/>
          <w:lang w:eastAsia="x-none"/>
        </w:rPr>
        <w:t>ля</w:t>
      </w:r>
      <w:r w:rsidRPr="00543DAA">
        <w:rPr>
          <w:rFonts w:ascii="Times New Roman" w:eastAsia="Times New Roman" w:hAnsi="Times New Roman" w:cs="Times New Roman"/>
          <w:b/>
          <w:sz w:val="28"/>
          <w:szCs w:val="28"/>
          <w:lang w:val="x-none" w:eastAsia="x-none"/>
        </w:rPr>
        <w:t xml:space="preserve"> за </w:t>
      </w:r>
      <w:r w:rsidRPr="00543DAA">
        <w:rPr>
          <w:rFonts w:ascii="Times New Roman" w:eastAsia="Times New Roman" w:hAnsi="Times New Roman" w:cs="Times New Roman"/>
          <w:b/>
          <w:sz w:val="28"/>
          <w:szCs w:val="28"/>
          <w:lang w:eastAsia="x-none"/>
        </w:rPr>
        <w:t>исполнением административного регламента</w:t>
      </w:r>
    </w:p>
    <w:p w:rsidR="00543DAA" w:rsidRPr="00543DAA" w:rsidRDefault="00543DAA" w:rsidP="00543DAA">
      <w:pPr>
        <w:spacing w:after="0" w:line="240" w:lineRule="auto"/>
        <w:ind w:firstLine="709"/>
        <w:jc w:val="center"/>
        <w:rPr>
          <w:rFonts w:ascii="Times New Roman" w:eastAsia="Times New Roman" w:hAnsi="Times New Roman" w:cs="Times New Roman"/>
          <w:b/>
          <w:sz w:val="28"/>
          <w:szCs w:val="28"/>
          <w:lang w:eastAsia="x-none"/>
        </w:rPr>
      </w:pPr>
    </w:p>
    <w:p w:rsidR="00543DAA" w:rsidRPr="00543DAA" w:rsidRDefault="00543DAA" w:rsidP="00543DAA">
      <w:pPr>
        <w:tabs>
          <w:tab w:val="left" w:pos="6520"/>
        </w:tabs>
        <w:spacing w:after="0" w:line="240" w:lineRule="auto"/>
        <w:ind w:firstLine="709"/>
        <w:jc w:val="both"/>
        <w:rPr>
          <w:rFonts w:ascii="Times New Roman" w:eastAsia="Times New Roman" w:hAnsi="Times New Roman" w:cs="Times New Roman"/>
          <w:sz w:val="28"/>
          <w:szCs w:val="28"/>
          <w:lang w:eastAsia="x-none"/>
        </w:rPr>
      </w:pPr>
      <w:r w:rsidRPr="00543DAA">
        <w:rPr>
          <w:rFonts w:ascii="Times New Roman" w:eastAsia="Times New Roman" w:hAnsi="Times New Roman" w:cs="Times New Roman"/>
          <w:sz w:val="28"/>
          <w:szCs w:val="28"/>
          <w:lang w:eastAsia="x-none"/>
        </w:rPr>
        <w:t>4</w:t>
      </w:r>
      <w:r w:rsidRPr="00543DAA">
        <w:rPr>
          <w:rFonts w:ascii="Times New Roman" w:eastAsia="Times New Roman" w:hAnsi="Times New Roman" w:cs="Times New Roman"/>
          <w:sz w:val="28"/>
          <w:szCs w:val="28"/>
          <w:lang w:val="x-none" w:eastAsia="x-none"/>
        </w:rPr>
        <w:t xml:space="preserve">.1. </w:t>
      </w:r>
      <w:r w:rsidRPr="00543DAA">
        <w:rPr>
          <w:rFonts w:ascii="Times New Roman" w:eastAsia="Times New Roman" w:hAnsi="Times New Roman" w:cs="Times New Roman"/>
          <w:sz w:val="28"/>
          <w:szCs w:val="28"/>
          <w:lang w:eastAsia="x-none"/>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543DAA" w:rsidRPr="00543DAA" w:rsidRDefault="00543DAA" w:rsidP="00543DAA">
      <w:pPr>
        <w:tabs>
          <w:tab w:val="left" w:pos="142"/>
          <w:tab w:val="left" w:pos="284"/>
        </w:tabs>
        <w:spacing w:after="0" w:line="240" w:lineRule="auto"/>
        <w:ind w:firstLine="709"/>
        <w:jc w:val="both"/>
        <w:rPr>
          <w:rFonts w:ascii="Times New Roman" w:eastAsia="Times New Roman" w:hAnsi="Times New Roman" w:cs="Times New Roman"/>
          <w:sz w:val="28"/>
          <w:szCs w:val="28"/>
          <w:lang w:val="x-none" w:eastAsia="x-none"/>
        </w:rPr>
      </w:pPr>
      <w:r w:rsidRPr="00543DAA">
        <w:rPr>
          <w:rFonts w:ascii="Times New Roman" w:eastAsia="Times New Roman" w:hAnsi="Times New Roman" w:cs="Times New Roman"/>
          <w:sz w:val="28"/>
          <w:szCs w:val="28"/>
          <w:lang w:val="x-none" w:eastAsia="x-none"/>
        </w:rPr>
        <w:lastRenderedPageBreak/>
        <w:t>Текущий контроль за соблюдением и исполнением положений регламента и иных нормативных правовых актов, устанавливающих требования к предоставлению муниципальной услуги, осуществляется должностными лицами, ответственными за организацию работы по предоставлению муниципальной услуги.</w:t>
      </w:r>
    </w:p>
    <w:p w:rsidR="00543DAA" w:rsidRPr="00543DAA" w:rsidRDefault="00543DAA" w:rsidP="00543DAA">
      <w:pPr>
        <w:tabs>
          <w:tab w:val="left" w:pos="142"/>
          <w:tab w:val="left" w:pos="284"/>
        </w:tabs>
        <w:spacing w:after="0" w:line="240" w:lineRule="auto"/>
        <w:ind w:firstLine="709"/>
        <w:jc w:val="both"/>
        <w:rPr>
          <w:rFonts w:ascii="Times New Roman" w:eastAsia="Times New Roman" w:hAnsi="Times New Roman" w:cs="Times New Roman"/>
          <w:sz w:val="28"/>
          <w:szCs w:val="28"/>
          <w:lang w:val="x-none" w:eastAsia="x-none"/>
        </w:rPr>
      </w:pPr>
      <w:r w:rsidRPr="00543DAA">
        <w:rPr>
          <w:rFonts w:ascii="Times New Roman" w:eastAsia="Times New Roman" w:hAnsi="Times New Roman" w:cs="Times New Roman"/>
          <w:sz w:val="28"/>
          <w:szCs w:val="28"/>
          <w:lang w:val="x-none" w:eastAsia="x-none"/>
        </w:rPr>
        <w:t>Текущий контроль осуществляется путем проведения ответственными должностными лицами структурных подразделений администрации _____________________, ответственных за организацию работы по предоставлению муниципальной услуги, проверок соблюдения и исполнения положений регламента и иных нормативных правовых актов, устанавливающих требования к предоставлению муниципальной услуги.</w:t>
      </w:r>
    </w:p>
    <w:p w:rsidR="00543DAA" w:rsidRPr="00543DAA" w:rsidRDefault="00543DAA" w:rsidP="00543DAA">
      <w:pPr>
        <w:tabs>
          <w:tab w:val="left" w:pos="142"/>
          <w:tab w:val="left" w:pos="284"/>
        </w:tabs>
        <w:spacing w:after="0" w:line="240" w:lineRule="auto"/>
        <w:ind w:firstLine="709"/>
        <w:jc w:val="both"/>
        <w:rPr>
          <w:rFonts w:ascii="Times New Roman" w:eastAsia="Times New Roman" w:hAnsi="Times New Roman" w:cs="Times New Roman"/>
          <w:sz w:val="28"/>
          <w:szCs w:val="28"/>
          <w:lang w:val="x-none" w:eastAsia="x-none"/>
        </w:rPr>
      </w:pPr>
      <w:r w:rsidRPr="00543DAA">
        <w:rPr>
          <w:rFonts w:ascii="Times New Roman" w:eastAsia="Times New Roman" w:hAnsi="Times New Roman" w:cs="Times New Roman"/>
          <w:sz w:val="28"/>
          <w:szCs w:val="28"/>
          <w:lang w:val="x-none" w:eastAsia="x-none"/>
        </w:rPr>
        <w:t>Контроль за полнотой и качеством предоставления муниципальной услуги осуществляется в формах:</w:t>
      </w:r>
    </w:p>
    <w:p w:rsidR="00543DAA" w:rsidRPr="00543DAA" w:rsidRDefault="00543DAA" w:rsidP="00543DAA">
      <w:pPr>
        <w:tabs>
          <w:tab w:val="left" w:pos="142"/>
          <w:tab w:val="left" w:pos="284"/>
        </w:tabs>
        <w:spacing w:after="0" w:line="240" w:lineRule="auto"/>
        <w:ind w:firstLine="709"/>
        <w:jc w:val="both"/>
        <w:rPr>
          <w:rFonts w:ascii="Times New Roman" w:eastAsia="Times New Roman" w:hAnsi="Times New Roman" w:cs="Times New Roman"/>
          <w:sz w:val="28"/>
          <w:szCs w:val="28"/>
          <w:lang w:val="x-none" w:eastAsia="x-none"/>
        </w:rPr>
      </w:pPr>
      <w:r w:rsidRPr="00543DAA">
        <w:rPr>
          <w:rFonts w:ascii="Times New Roman" w:eastAsia="Times New Roman" w:hAnsi="Times New Roman" w:cs="Times New Roman"/>
          <w:sz w:val="28"/>
          <w:szCs w:val="28"/>
          <w:lang w:val="x-none" w:eastAsia="x-none"/>
        </w:rPr>
        <w:t>1) проведения проверок;</w:t>
      </w:r>
    </w:p>
    <w:p w:rsidR="00543DAA" w:rsidRPr="00543DAA" w:rsidRDefault="00543DAA" w:rsidP="00543DAA">
      <w:pPr>
        <w:tabs>
          <w:tab w:val="left" w:pos="142"/>
          <w:tab w:val="left" w:pos="284"/>
        </w:tabs>
        <w:spacing w:after="0" w:line="240" w:lineRule="auto"/>
        <w:ind w:firstLine="709"/>
        <w:jc w:val="both"/>
        <w:rPr>
          <w:rFonts w:ascii="Times New Roman" w:eastAsia="Times New Roman" w:hAnsi="Times New Roman" w:cs="Times New Roman"/>
          <w:sz w:val="28"/>
          <w:szCs w:val="28"/>
          <w:lang w:val="x-none" w:eastAsia="x-none"/>
        </w:rPr>
      </w:pPr>
      <w:r w:rsidRPr="00543DAA">
        <w:rPr>
          <w:rFonts w:ascii="Times New Roman" w:eastAsia="Times New Roman" w:hAnsi="Times New Roman" w:cs="Times New Roman"/>
          <w:sz w:val="28"/>
          <w:szCs w:val="28"/>
          <w:lang w:val="x-none" w:eastAsia="x-none"/>
        </w:rPr>
        <w:t xml:space="preserve">2) рассмотрения жалоб на действия (бездействие) должностных лиц  администрации </w:t>
      </w:r>
      <w:r w:rsidR="00624297">
        <w:rPr>
          <w:rFonts w:ascii="Times New Roman" w:eastAsia="Times New Roman" w:hAnsi="Times New Roman" w:cs="Times New Roman"/>
          <w:sz w:val="28"/>
          <w:szCs w:val="28"/>
          <w:lang w:eastAsia="x-none"/>
        </w:rPr>
        <w:t xml:space="preserve">МО </w:t>
      </w:r>
      <w:proofErr w:type="spellStart"/>
      <w:r w:rsidR="00624297">
        <w:rPr>
          <w:rFonts w:ascii="Times New Roman" w:eastAsia="Times New Roman" w:hAnsi="Times New Roman" w:cs="Times New Roman"/>
          <w:sz w:val="28"/>
          <w:szCs w:val="28"/>
          <w:lang w:eastAsia="x-none"/>
        </w:rPr>
        <w:t>Вындиностровское</w:t>
      </w:r>
      <w:proofErr w:type="spellEnd"/>
      <w:r w:rsidR="00624297">
        <w:rPr>
          <w:rFonts w:ascii="Times New Roman" w:eastAsia="Times New Roman" w:hAnsi="Times New Roman" w:cs="Times New Roman"/>
          <w:sz w:val="28"/>
          <w:szCs w:val="28"/>
          <w:lang w:eastAsia="x-none"/>
        </w:rPr>
        <w:t xml:space="preserve"> сельское поселение</w:t>
      </w:r>
      <w:r w:rsidRPr="00543DAA">
        <w:rPr>
          <w:rFonts w:ascii="Times New Roman" w:eastAsia="Times New Roman" w:hAnsi="Times New Roman" w:cs="Times New Roman"/>
          <w:sz w:val="28"/>
          <w:szCs w:val="28"/>
          <w:lang w:val="x-none" w:eastAsia="x-none"/>
        </w:rPr>
        <w:t>, ответственных за предоставление муниципальной услуги.</w:t>
      </w:r>
    </w:p>
    <w:p w:rsidR="00543DAA" w:rsidRPr="00543DAA" w:rsidRDefault="00543DAA" w:rsidP="00543DA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43DAA">
        <w:rPr>
          <w:rFonts w:ascii="Times New Roman" w:eastAsia="Times New Roman" w:hAnsi="Times New Roman" w:cs="Times New Roman"/>
          <w:sz w:val="28"/>
          <w:szCs w:val="28"/>
          <w:lang w:eastAsia="x-none"/>
        </w:rPr>
        <w:t>4</w:t>
      </w:r>
      <w:r w:rsidRPr="00543DAA">
        <w:rPr>
          <w:rFonts w:ascii="Times New Roman" w:eastAsia="Times New Roman" w:hAnsi="Times New Roman" w:cs="Times New Roman"/>
          <w:sz w:val="28"/>
          <w:szCs w:val="28"/>
          <w:lang w:val="x-none" w:eastAsia="x-none"/>
        </w:rPr>
        <w:t>.</w:t>
      </w:r>
      <w:r w:rsidRPr="00543DAA">
        <w:rPr>
          <w:rFonts w:ascii="Times New Roman" w:eastAsia="Times New Roman" w:hAnsi="Times New Roman" w:cs="Times New Roman"/>
          <w:sz w:val="28"/>
          <w:szCs w:val="28"/>
          <w:lang w:eastAsia="x-none"/>
        </w:rPr>
        <w:t>2</w:t>
      </w:r>
      <w:r w:rsidRPr="00543DAA">
        <w:rPr>
          <w:rFonts w:ascii="Times New Roman" w:eastAsia="Times New Roman" w:hAnsi="Times New Roman" w:cs="Times New Roman"/>
          <w:sz w:val="28"/>
          <w:szCs w:val="28"/>
          <w:lang w:val="x-none" w:eastAsia="x-none"/>
        </w:rPr>
        <w:t xml:space="preserve">. </w:t>
      </w:r>
      <w:r w:rsidRPr="00543DAA">
        <w:rPr>
          <w:rFonts w:ascii="Times New Roman" w:eastAsia="Times New Roman" w:hAnsi="Times New Roman" w:cs="Times New Roman"/>
          <w:sz w:val="28"/>
          <w:szCs w:val="28"/>
          <w:lang w:eastAsia="x-none"/>
        </w:rPr>
        <w:t>Порядок и периодичность осуществления плановых и внеплановых проверок полноты и качества предоставления муниципальной услуги.</w:t>
      </w:r>
    </w:p>
    <w:p w:rsidR="00543DAA" w:rsidRPr="00543DAA" w:rsidRDefault="00543DAA" w:rsidP="00543DA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43DAA">
        <w:rPr>
          <w:rFonts w:ascii="Times New Roman" w:eastAsia="Times New Roman" w:hAnsi="Times New Roman" w:cs="Times New Roman"/>
          <w:sz w:val="28"/>
          <w:szCs w:val="28"/>
          <w:lang w:val="x-none" w:eastAsia="x-none"/>
        </w:rPr>
        <w:t xml:space="preserve">В целях осуществления контроля за полнотой и качеством предоставления муниципальной услуги проводятся плановые и внеплановые проверки. </w:t>
      </w:r>
    </w:p>
    <w:p w:rsidR="00543DAA" w:rsidRPr="00543DAA" w:rsidRDefault="00543DAA" w:rsidP="00543DAA">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контролирующим органом.</w:t>
      </w:r>
    </w:p>
    <w:p w:rsidR="00543DAA" w:rsidRPr="00543DAA" w:rsidRDefault="00543DAA" w:rsidP="00543DAA">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Проверка также может проводиться по конкретной жалобе заявителя.</w:t>
      </w:r>
    </w:p>
    <w:p w:rsidR="00543DAA" w:rsidRPr="00543DAA" w:rsidRDefault="00543DAA" w:rsidP="00543DAA">
      <w:pPr>
        <w:tabs>
          <w:tab w:val="left" w:pos="709"/>
        </w:tabs>
        <w:autoSpaceDE w:val="0"/>
        <w:autoSpaceDN w:val="0"/>
        <w:adjustRightInd w:val="0"/>
        <w:spacing w:before="60" w:after="60" w:line="240" w:lineRule="auto"/>
        <w:ind w:firstLine="709"/>
        <w:contextualSpacing/>
        <w:jc w:val="both"/>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Внеплановые проверки предоставления муниципальной услуги проводятся по 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делопроизводства контролирующего органа. По результатам рассмотрения обращений дается письменный ответ.</w:t>
      </w:r>
    </w:p>
    <w:p w:rsidR="00543DAA" w:rsidRPr="00543DAA" w:rsidRDefault="00543DAA" w:rsidP="00543DAA">
      <w:pPr>
        <w:tabs>
          <w:tab w:val="left" w:pos="709"/>
        </w:tabs>
        <w:autoSpaceDE w:val="0"/>
        <w:autoSpaceDN w:val="0"/>
        <w:adjustRightInd w:val="0"/>
        <w:spacing w:before="60" w:after="60" w:line="240" w:lineRule="auto"/>
        <w:ind w:firstLine="709"/>
        <w:contextualSpacing/>
        <w:jc w:val="both"/>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О проведении проверки издается правовой акт руководителя контролирующего органа о проведении проверки исполнения административных регламентов по предоставлению муниципальных услуг.</w:t>
      </w:r>
    </w:p>
    <w:p w:rsidR="00543DAA" w:rsidRPr="00543DAA" w:rsidRDefault="00543DAA" w:rsidP="00543DAA">
      <w:pPr>
        <w:tabs>
          <w:tab w:val="left" w:pos="709"/>
        </w:tabs>
        <w:autoSpaceDE w:val="0"/>
        <w:autoSpaceDN w:val="0"/>
        <w:adjustRightInd w:val="0"/>
        <w:spacing w:before="60" w:after="60" w:line="240" w:lineRule="auto"/>
        <w:ind w:firstLine="709"/>
        <w:contextualSpacing/>
        <w:jc w:val="both"/>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543DAA" w:rsidRPr="00543DAA" w:rsidRDefault="00543DAA" w:rsidP="00543DAA">
      <w:pPr>
        <w:tabs>
          <w:tab w:val="left" w:pos="142"/>
          <w:tab w:val="left" w:pos="284"/>
        </w:tabs>
        <w:spacing w:after="0" w:line="240" w:lineRule="auto"/>
        <w:ind w:firstLine="709"/>
        <w:jc w:val="both"/>
        <w:rPr>
          <w:rFonts w:ascii="Times New Roman" w:eastAsia="Times New Roman" w:hAnsi="Times New Roman" w:cs="Times New Roman"/>
          <w:sz w:val="28"/>
          <w:szCs w:val="28"/>
          <w:lang w:val="x-none" w:eastAsia="x-none"/>
        </w:rPr>
      </w:pPr>
      <w:r w:rsidRPr="00543DAA">
        <w:rPr>
          <w:rFonts w:ascii="Times New Roman" w:eastAsia="Times New Roman" w:hAnsi="Times New Roman" w:cs="Times New Roman"/>
          <w:sz w:val="28"/>
          <w:szCs w:val="28"/>
          <w:lang w:eastAsia="x-none"/>
        </w:rPr>
        <w:lastRenderedPageBreak/>
        <w:t>4</w:t>
      </w:r>
      <w:r w:rsidRPr="00543DAA">
        <w:rPr>
          <w:rFonts w:ascii="Times New Roman" w:eastAsia="Times New Roman" w:hAnsi="Times New Roman" w:cs="Times New Roman"/>
          <w:sz w:val="28"/>
          <w:szCs w:val="28"/>
          <w:lang w:val="x-none" w:eastAsia="x-none"/>
        </w:rPr>
        <w:t xml:space="preserve">.3. Ответственность должностных лиц за решения и действия (бездействие), принимаемые (осуществляемые) в ходе предоставления </w:t>
      </w:r>
      <w:proofErr w:type="gramStart"/>
      <w:r w:rsidRPr="00543DAA">
        <w:rPr>
          <w:rFonts w:ascii="Times New Roman" w:eastAsia="Times New Roman" w:hAnsi="Times New Roman" w:cs="Times New Roman"/>
          <w:sz w:val="28"/>
          <w:szCs w:val="28"/>
          <w:lang w:val="x-none" w:eastAsia="x-none"/>
        </w:rPr>
        <w:t>муниципальной  услуги</w:t>
      </w:r>
      <w:proofErr w:type="gramEnd"/>
      <w:r w:rsidRPr="00543DAA">
        <w:rPr>
          <w:rFonts w:ascii="Times New Roman" w:eastAsia="Times New Roman" w:hAnsi="Times New Roman" w:cs="Times New Roman"/>
          <w:sz w:val="28"/>
          <w:szCs w:val="28"/>
          <w:lang w:val="x-none" w:eastAsia="x-none"/>
        </w:rPr>
        <w:t>.</w:t>
      </w:r>
    </w:p>
    <w:p w:rsidR="00543DAA" w:rsidRPr="00543DAA" w:rsidRDefault="00543DAA" w:rsidP="00543DAA">
      <w:pPr>
        <w:tabs>
          <w:tab w:val="left" w:pos="142"/>
          <w:tab w:val="left" w:pos="284"/>
        </w:tabs>
        <w:spacing w:after="0" w:line="240" w:lineRule="auto"/>
        <w:ind w:firstLine="709"/>
        <w:jc w:val="both"/>
        <w:rPr>
          <w:rFonts w:ascii="Times New Roman" w:eastAsia="Times New Roman" w:hAnsi="Times New Roman" w:cs="Times New Roman"/>
          <w:sz w:val="28"/>
          <w:szCs w:val="28"/>
          <w:lang w:val="x-none" w:eastAsia="x-none"/>
        </w:rPr>
      </w:pPr>
      <w:r w:rsidRPr="00543DAA">
        <w:rPr>
          <w:rFonts w:ascii="Times New Roman" w:eastAsia="Times New Roman" w:hAnsi="Times New Roman" w:cs="Times New Roman"/>
          <w:sz w:val="28"/>
          <w:szCs w:val="28"/>
          <w:lang w:val="x-none" w:eastAsia="x-none"/>
        </w:rPr>
        <w:t>Специалисты,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543DAA" w:rsidRPr="00543DAA" w:rsidRDefault="00543DAA" w:rsidP="00543DAA">
      <w:pPr>
        <w:tabs>
          <w:tab w:val="left" w:pos="142"/>
          <w:tab w:val="left" w:pos="284"/>
        </w:tabs>
        <w:spacing w:after="0" w:line="240" w:lineRule="auto"/>
        <w:ind w:firstLine="709"/>
        <w:jc w:val="both"/>
        <w:rPr>
          <w:rFonts w:ascii="Times New Roman" w:eastAsia="Times New Roman" w:hAnsi="Times New Roman" w:cs="Times New Roman"/>
          <w:sz w:val="28"/>
          <w:szCs w:val="28"/>
          <w:lang w:val="x-none" w:eastAsia="x-none"/>
        </w:rPr>
      </w:pPr>
      <w:r w:rsidRPr="00543DAA">
        <w:rPr>
          <w:rFonts w:ascii="Times New Roman" w:eastAsia="Times New Roman" w:hAnsi="Times New Roman" w:cs="Times New Roman"/>
          <w:sz w:val="28"/>
          <w:szCs w:val="28"/>
          <w:lang w:val="x-none" w:eastAsia="x-none"/>
        </w:rPr>
        <w:t>Руководитель Администрации несет персональную ответственность за обеспечение предоставления муниципальной услуги.</w:t>
      </w:r>
    </w:p>
    <w:p w:rsidR="00543DAA" w:rsidRPr="00543DAA" w:rsidRDefault="00543DAA" w:rsidP="00543DAA">
      <w:pPr>
        <w:tabs>
          <w:tab w:val="left" w:pos="142"/>
          <w:tab w:val="left" w:pos="284"/>
        </w:tabs>
        <w:spacing w:after="0" w:line="240" w:lineRule="auto"/>
        <w:ind w:firstLine="709"/>
        <w:jc w:val="both"/>
        <w:rPr>
          <w:rFonts w:ascii="Times New Roman" w:eastAsia="Times New Roman" w:hAnsi="Times New Roman" w:cs="Times New Roman"/>
          <w:sz w:val="28"/>
          <w:szCs w:val="28"/>
          <w:lang w:val="x-none" w:eastAsia="x-none"/>
        </w:rPr>
      </w:pPr>
      <w:r w:rsidRPr="00543DAA">
        <w:rPr>
          <w:rFonts w:ascii="Times New Roman" w:eastAsia="Times New Roman" w:hAnsi="Times New Roman" w:cs="Times New Roman"/>
          <w:sz w:val="28"/>
          <w:szCs w:val="28"/>
          <w:lang w:val="x-none" w:eastAsia="x-none"/>
        </w:rPr>
        <w:t>Работники Администрации при предоставлении муниципальной услуги несут персональную ответственность:</w:t>
      </w:r>
    </w:p>
    <w:p w:rsidR="00543DAA" w:rsidRPr="00543DAA" w:rsidRDefault="00543DAA" w:rsidP="00543DAA">
      <w:pPr>
        <w:tabs>
          <w:tab w:val="left" w:pos="142"/>
          <w:tab w:val="left" w:pos="284"/>
        </w:tabs>
        <w:spacing w:after="0" w:line="240" w:lineRule="auto"/>
        <w:ind w:firstLine="709"/>
        <w:jc w:val="both"/>
        <w:rPr>
          <w:rFonts w:ascii="Times New Roman" w:eastAsia="Times New Roman" w:hAnsi="Times New Roman" w:cs="Times New Roman"/>
          <w:sz w:val="28"/>
          <w:szCs w:val="28"/>
          <w:lang w:val="x-none" w:eastAsia="x-none"/>
        </w:rPr>
      </w:pPr>
      <w:r w:rsidRPr="00543DAA">
        <w:rPr>
          <w:rFonts w:ascii="Times New Roman" w:eastAsia="Times New Roman" w:hAnsi="Times New Roman" w:cs="Times New Roman"/>
          <w:sz w:val="28"/>
          <w:szCs w:val="28"/>
          <w:lang w:val="x-none" w:eastAsia="x-none"/>
        </w:rPr>
        <w:t>- за неисполнение или ненадлежащее исполнение административных процедур при предоставлении муниципальной услуги;</w:t>
      </w:r>
    </w:p>
    <w:p w:rsidR="00543DAA" w:rsidRPr="00543DAA" w:rsidRDefault="00543DAA" w:rsidP="00543DAA">
      <w:pPr>
        <w:tabs>
          <w:tab w:val="left" w:pos="142"/>
          <w:tab w:val="left" w:pos="284"/>
        </w:tabs>
        <w:spacing w:after="0" w:line="240" w:lineRule="auto"/>
        <w:ind w:firstLine="709"/>
        <w:jc w:val="both"/>
        <w:rPr>
          <w:rFonts w:ascii="Times New Roman" w:eastAsia="Times New Roman" w:hAnsi="Times New Roman" w:cs="Times New Roman"/>
          <w:sz w:val="28"/>
          <w:szCs w:val="28"/>
          <w:lang w:val="x-none" w:eastAsia="x-none"/>
        </w:rPr>
      </w:pPr>
      <w:r w:rsidRPr="00543DAA">
        <w:rPr>
          <w:rFonts w:ascii="Times New Roman" w:eastAsia="Times New Roman" w:hAnsi="Times New Roman" w:cs="Times New Roman"/>
          <w:sz w:val="28"/>
          <w:szCs w:val="28"/>
          <w:lang w:val="x-none" w:eastAsia="x-none"/>
        </w:rPr>
        <w:t>- за действия (бездействие), влекущие нарушение прав и законных интересов физических или юридических лиц, индивидуальных предпринимателей.</w:t>
      </w:r>
    </w:p>
    <w:p w:rsidR="00543DAA" w:rsidRPr="00543DAA" w:rsidRDefault="00543DAA" w:rsidP="00543DAA">
      <w:pPr>
        <w:tabs>
          <w:tab w:val="left" w:pos="142"/>
          <w:tab w:val="left" w:pos="284"/>
        </w:tabs>
        <w:spacing w:after="0" w:line="240" w:lineRule="auto"/>
        <w:ind w:firstLine="709"/>
        <w:jc w:val="both"/>
        <w:rPr>
          <w:rFonts w:ascii="Times New Roman" w:eastAsia="Times New Roman" w:hAnsi="Times New Roman" w:cs="Times New Roman"/>
          <w:sz w:val="28"/>
          <w:szCs w:val="28"/>
          <w:lang w:val="x-none" w:eastAsia="x-none"/>
        </w:rPr>
      </w:pPr>
      <w:r w:rsidRPr="00543DAA">
        <w:rPr>
          <w:rFonts w:ascii="Times New Roman" w:eastAsia="Times New Roman" w:hAnsi="Times New Roman" w:cs="Times New Roman"/>
          <w:sz w:val="28"/>
          <w:szCs w:val="28"/>
          <w:lang w:val="x-none" w:eastAsia="x-none"/>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543DAA" w:rsidRPr="00543DAA" w:rsidRDefault="00543DAA" w:rsidP="00543DAA">
      <w:pPr>
        <w:tabs>
          <w:tab w:val="left" w:pos="142"/>
          <w:tab w:val="left" w:pos="284"/>
        </w:tabs>
        <w:spacing w:after="0" w:line="240" w:lineRule="auto"/>
        <w:ind w:firstLine="709"/>
        <w:jc w:val="both"/>
        <w:rPr>
          <w:rFonts w:ascii="Times New Roman" w:eastAsia="Times New Roman" w:hAnsi="Times New Roman" w:cs="Times New Roman"/>
          <w:sz w:val="28"/>
          <w:szCs w:val="28"/>
          <w:lang w:val="x-none" w:eastAsia="x-none"/>
        </w:rPr>
      </w:pPr>
      <w:r w:rsidRPr="00543DAA">
        <w:rPr>
          <w:rFonts w:ascii="Times New Roman" w:eastAsia="Times New Roman" w:hAnsi="Times New Roman" w:cs="Times New Roman"/>
          <w:sz w:val="28"/>
          <w:szCs w:val="28"/>
          <w:lang w:val="x-none" w:eastAsia="x-none"/>
        </w:rPr>
        <w:t>Контроль соблюдения специалистами МФЦ последовательности действий, определённых административными процедурами, осуществляется директором МФЦ.</w:t>
      </w:r>
    </w:p>
    <w:p w:rsidR="00543DAA" w:rsidRPr="00543DAA" w:rsidRDefault="00543DAA" w:rsidP="00543DA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43DAA">
        <w:rPr>
          <w:rFonts w:ascii="Times New Roman" w:eastAsia="Times New Roman" w:hAnsi="Times New Roman" w:cs="Times New Roman"/>
          <w:sz w:val="28"/>
          <w:szCs w:val="28"/>
          <w:lang w:val="x-none" w:eastAsia="x-none"/>
        </w:rPr>
        <w:t>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543DAA" w:rsidRPr="00543DAA" w:rsidRDefault="00543DAA" w:rsidP="00543DAA">
      <w:pPr>
        <w:spacing w:after="0" w:line="240" w:lineRule="auto"/>
        <w:ind w:firstLine="709"/>
        <w:jc w:val="center"/>
        <w:rPr>
          <w:rFonts w:ascii="Times New Roman" w:eastAsia="Times New Roman" w:hAnsi="Times New Roman" w:cs="Times New Roman"/>
          <w:b/>
          <w:bCs/>
          <w:sz w:val="28"/>
          <w:szCs w:val="28"/>
          <w:lang w:eastAsia="x-none"/>
        </w:rPr>
      </w:pPr>
    </w:p>
    <w:p w:rsidR="00543DAA" w:rsidRPr="00543DAA" w:rsidRDefault="00543DAA" w:rsidP="00543DAA">
      <w:pPr>
        <w:autoSpaceDN w:val="0"/>
        <w:spacing w:after="0" w:line="240" w:lineRule="auto"/>
        <w:jc w:val="center"/>
        <w:outlineLvl w:val="1"/>
        <w:rPr>
          <w:rFonts w:ascii="Times New Roman" w:eastAsia="Times New Roman" w:hAnsi="Times New Roman" w:cs="Times New Roman"/>
          <w:b/>
          <w:sz w:val="28"/>
          <w:szCs w:val="28"/>
          <w:lang w:eastAsia="ru-RU"/>
        </w:rPr>
      </w:pPr>
      <w:r w:rsidRPr="00543DAA">
        <w:rPr>
          <w:rFonts w:ascii="Times New Roman" w:eastAsia="Times New Roman" w:hAnsi="Times New Roman" w:cs="Times New Roman"/>
          <w:b/>
          <w:sz w:val="28"/>
          <w:szCs w:val="28"/>
          <w:lang w:eastAsia="ru-RU"/>
        </w:rPr>
        <w:t xml:space="preserve">5. Досудебный (внесудебный) порядок обжалования решений и действий (бездействия) органа, предоставляющего муниципальную услугу, </w:t>
      </w:r>
    </w:p>
    <w:p w:rsidR="00543DAA" w:rsidRPr="00543DAA" w:rsidRDefault="00543DAA" w:rsidP="00543DAA">
      <w:pPr>
        <w:autoSpaceDN w:val="0"/>
        <w:spacing w:after="0" w:line="240" w:lineRule="auto"/>
        <w:jc w:val="center"/>
        <w:outlineLvl w:val="1"/>
        <w:rPr>
          <w:rFonts w:ascii="Times New Roman" w:eastAsia="Times New Roman" w:hAnsi="Times New Roman" w:cs="Times New Roman"/>
          <w:b/>
          <w:sz w:val="28"/>
          <w:szCs w:val="28"/>
          <w:lang w:eastAsia="ru-RU"/>
        </w:rPr>
      </w:pPr>
      <w:r w:rsidRPr="00543DAA">
        <w:rPr>
          <w:rFonts w:ascii="Times New Roman" w:eastAsia="Times New Roman" w:hAnsi="Times New Roman" w:cs="Times New Roman"/>
          <w:b/>
          <w:sz w:val="28"/>
          <w:szCs w:val="28"/>
          <w:lang w:eastAsia="ru-RU"/>
        </w:rPr>
        <w:t>а также должностных лиц органа, предоставляющего муниципальную услугу, либо муниципальных служащих, многофункционального центра</w:t>
      </w:r>
      <w:r w:rsidRPr="00543DAA">
        <w:rPr>
          <w:rFonts w:ascii="Times New Roman" w:eastAsia="Times New Roman" w:hAnsi="Times New Roman" w:cs="Times New Roman"/>
          <w:sz w:val="28"/>
          <w:szCs w:val="28"/>
          <w:lang w:eastAsia="ru-RU"/>
        </w:rPr>
        <w:t xml:space="preserve"> </w:t>
      </w:r>
      <w:r w:rsidRPr="00543DAA">
        <w:rPr>
          <w:rFonts w:ascii="Times New Roman" w:eastAsia="Times New Roman" w:hAnsi="Times New Roman" w:cs="Times New Roman"/>
          <w:b/>
          <w:sz w:val="28"/>
          <w:szCs w:val="28"/>
          <w:lang w:eastAsia="ru-RU"/>
        </w:rPr>
        <w:t>предоставления государственных и муниципальных услуг, работника многофункционального центра</w:t>
      </w:r>
      <w:r w:rsidRPr="00543DAA">
        <w:rPr>
          <w:rFonts w:ascii="Times New Roman" w:eastAsia="Times New Roman" w:hAnsi="Times New Roman" w:cs="Times New Roman"/>
          <w:sz w:val="28"/>
          <w:szCs w:val="28"/>
          <w:lang w:eastAsia="ru-RU"/>
        </w:rPr>
        <w:t xml:space="preserve"> </w:t>
      </w:r>
      <w:r w:rsidRPr="00543DAA">
        <w:rPr>
          <w:rFonts w:ascii="Times New Roman" w:eastAsia="Times New Roman" w:hAnsi="Times New Roman" w:cs="Times New Roman"/>
          <w:b/>
          <w:sz w:val="28"/>
          <w:szCs w:val="28"/>
          <w:lang w:eastAsia="ru-RU"/>
        </w:rPr>
        <w:t>предоставления государственных и муниципальных услуг</w:t>
      </w:r>
    </w:p>
    <w:p w:rsidR="00543DAA" w:rsidRPr="00543DAA" w:rsidRDefault="00543DAA" w:rsidP="00543DAA">
      <w:pPr>
        <w:autoSpaceDN w:val="0"/>
        <w:spacing w:after="0" w:line="240" w:lineRule="auto"/>
        <w:jc w:val="both"/>
        <w:rPr>
          <w:rFonts w:ascii="Times New Roman" w:eastAsia="Times New Roman" w:hAnsi="Times New Roman" w:cs="Times New Roman"/>
          <w:sz w:val="28"/>
          <w:szCs w:val="28"/>
          <w:lang w:eastAsia="ru-RU"/>
        </w:rPr>
      </w:pPr>
    </w:p>
    <w:p w:rsidR="00543DAA" w:rsidRPr="00543DAA" w:rsidRDefault="00543DAA" w:rsidP="00543DAA">
      <w:pPr>
        <w:autoSpaceDN w:val="0"/>
        <w:spacing w:after="0" w:line="240" w:lineRule="auto"/>
        <w:ind w:firstLine="540"/>
        <w:jc w:val="both"/>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543DAA" w:rsidRPr="00543DAA" w:rsidRDefault="00543DAA" w:rsidP="00543DAA">
      <w:pPr>
        <w:autoSpaceDN w:val="0"/>
        <w:spacing w:after="0" w:line="240" w:lineRule="auto"/>
        <w:ind w:firstLine="540"/>
        <w:jc w:val="both"/>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в том числе являются:</w:t>
      </w:r>
    </w:p>
    <w:p w:rsidR="00543DAA" w:rsidRPr="00543DAA" w:rsidRDefault="00543DAA" w:rsidP="00543DAA">
      <w:pPr>
        <w:autoSpaceDN w:val="0"/>
        <w:spacing w:after="0" w:line="240" w:lineRule="auto"/>
        <w:ind w:firstLine="540"/>
        <w:jc w:val="both"/>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w:t>
      </w:r>
      <w:r w:rsidRPr="00543DAA">
        <w:rPr>
          <w:rFonts w:ascii="Times New Roman" w:eastAsia="Times New Roman" w:hAnsi="Times New Roman" w:cs="Times New Roman"/>
          <w:sz w:val="28"/>
          <w:szCs w:val="28"/>
          <w:lang w:eastAsia="ru-RU"/>
        </w:rPr>
        <w:br/>
        <w:t>от 27.07.2010 № 210-ФЗ;</w:t>
      </w:r>
    </w:p>
    <w:p w:rsidR="00543DAA" w:rsidRPr="00543DAA" w:rsidRDefault="00543DAA" w:rsidP="00543DAA">
      <w:pPr>
        <w:autoSpaceDN w:val="0"/>
        <w:spacing w:after="0" w:line="240" w:lineRule="auto"/>
        <w:ind w:firstLine="540"/>
        <w:jc w:val="both"/>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lastRenderedPageBreak/>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w:t>
      </w:r>
      <w:r w:rsidRPr="00543DAA">
        <w:rPr>
          <w:rFonts w:ascii="Times New Roman" w:eastAsia="Times New Roman" w:hAnsi="Times New Roman" w:cs="Times New Roman"/>
          <w:sz w:val="28"/>
          <w:szCs w:val="28"/>
          <w:lang w:eastAsia="ru-RU"/>
        </w:rPr>
        <w:br/>
        <w:t>и действия (бездействие) которого обжалуются, возложена функция</w:t>
      </w:r>
      <w:r w:rsidRPr="00543DAA">
        <w:rPr>
          <w:rFonts w:ascii="Times New Roman" w:eastAsia="Times New Roman" w:hAnsi="Times New Roman" w:cs="Times New Roman"/>
          <w:sz w:val="28"/>
          <w:szCs w:val="28"/>
          <w:lang w:eastAsia="ru-RU"/>
        </w:rPr>
        <w:br/>
        <w:t>по предоставлению соответствующих муниципальных услуг в полном объеме</w:t>
      </w:r>
      <w:r w:rsidRPr="00543DAA">
        <w:rPr>
          <w:rFonts w:ascii="Times New Roman" w:eastAsia="Times New Roman" w:hAnsi="Times New Roman" w:cs="Times New Roman"/>
          <w:sz w:val="28"/>
          <w:szCs w:val="28"/>
          <w:lang w:eastAsia="ru-RU"/>
        </w:rPr>
        <w:br/>
        <w:t>в порядке, определенном частью 1.3 статьи 16 Федерального закона от 27.07.2010 № 210-ФЗ;</w:t>
      </w:r>
    </w:p>
    <w:p w:rsidR="00543DAA" w:rsidRPr="00543DAA" w:rsidRDefault="00543DAA" w:rsidP="00543DAA">
      <w:pPr>
        <w:autoSpaceDN w:val="0"/>
        <w:spacing w:after="0" w:line="240" w:lineRule="auto"/>
        <w:ind w:firstLine="540"/>
        <w:jc w:val="both"/>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3) требование у заявителя документов, предоставление которых</w:t>
      </w:r>
      <w:r w:rsidRPr="00543DAA">
        <w:rPr>
          <w:rFonts w:ascii="Times New Roman" w:eastAsia="Times New Roman" w:hAnsi="Times New Roman" w:cs="Times New Roman"/>
          <w:sz w:val="28"/>
          <w:szCs w:val="28"/>
          <w:lang w:eastAsia="ru-RU"/>
        </w:rPr>
        <w:br/>
        <w:t xml:space="preserve">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w:t>
      </w:r>
    </w:p>
    <w:p w:rsidR="00543DAA" w:rsidRPr="00543DAA" w:rsidRDefault="00543DAA" w:rsidP="00543DAA">
      <w:pPr>
        <w:autoSpaceDN w:val="0"/>
        <w:spacing w:after="0" w:line="240" w:lineRule="auto"/>
        <w:ind w:firstLine="540"/>
        <w:jc w:val="both"/>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543DAA" w:rsidRPr="00543DAA" w:rsidRDefault="00543DAA" w:rsidP="00543DAA">
      <w:pPr>
        <w:autoSpaceDN w:val="0"/>
        <w:spacing w:after="0" w:line="240" w:lineRule="auto"/>
        <w:ind w:firstLine="540"/>
        <w:jc w:val="both"/>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5) отказ в предоставлении муниципальной услуги, если основания отказа</w:t>
      </w:r>
      <w:r w:rsidRPr="00543DAA">
        <w:rPr>
          <w:rFonts w:ascii="Times New Roman" w:eastAsia="Times New Roman" w:hAnsi="Times New Roman" w:cs="Times New Roman"/>
          <w:sz w:val="28"/>
          <w:szCs w:val="28"/>
          <w:lang w:eastAsia="ru-RU"/>
        </w:rPr>
        <w:br/>
        <w:t>не предусмотрены федеральными законами и принятыми в соответствии с ними иными нормативными правовыми актами Российской Федерации, законами</w:t>
      </w:r>
      <w:r w:rsidRPr="00543DAA">
        <w:rPr>
          <w:rFonts w:ascii="Times New Roman" w:eastAsia="Times New Roman" w:hAnsi="Times New Roman" w:cs="Times New Roman"/>
          <w:sz w:val="28"/>
          <w:szCs w:val="28"/>
          <w:lang w:eastAsia="ru-RU"/>
        </w:rPr>
        <w:br/>
        <w:t>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w:t>
      </w:r>
      <w:r w:rsidRPr="00543DAA">
        <w:rPr>
          <w:rFonts w:ascii="Times New Roman" w:eastAsia="Times New Roman" w:hAnsi="Times New Roman" w:cs="Times New Roman"/>
          <w:sz w:val="28"/>
          <w:szCs w:val="28"/>
          <w:lang w:eastAsia="ru-RU"/>
        </w:rPr>
        <w:br/>
      </w:r>
      <w:proofErr w:type="gramStart"/>
      <w:r w:rsidRPr="00543DAA">
        <w:rPr>
          <w:rFonts w:ascii="Times New Roman" w:eastAsia="Times New Roman" w:hAnsi="Times New Roman" w:cs="Times New Roman"/>
          <w:sz w:val="28"/>
          <w:szCs w:val="28"/>
          <w:lang w:eastAsia="ru-RU"/>
        </w:rPr>
        <w:t>на многофункционального центра</w:t>
      </w:r>
      <w:proofErr w:type="gramEnd"/>
      <w:r w:rsidRPr="00543DAA">
        <w:rPr>
          <w:rFonts w:ascii="Times New Roman" w:eastAsia="Times New Roman" w:hAnsi="Times New Roman" w:cs="Times New Roman"/>
          <w:sz w:val="28"/>
          <w:szCs w:val="28"/>
          <w:lang w:eastAsia="ru-RU"/>
        </w:rPr>
        <w:t>,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543DAA" w:rsidRPr="00543DAA" w:rsidRDefault="00543DAA" w:rsidP="00543DAA">
      <w:pPr>
        <w:autoSpaceDN w:val="0"/>
        <w:spacing w:after="0" w:line="240" w:lineRule="auto"/>
        <w:ind w:firstLine="540"/>
        <w:jc w:val="both"/>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543DAA" w:rsidRPr="00543DAA" w:rsidRDefault="00543DAA" w:rsidP="00543DAA">
      <w:pPr>
        <w:autoSpaceDN w:val="0"/>
        <w:spacing w:after="0" w:line="240" w:lineRule="auto"/>
        <w:ind w:firstLine="540"/>
        <w:jc w:val="both"/>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proofErr w:type="gramStart"/>
      <w:r w:rsidRPr="00543DAA">
        <w:rPr>
          <w:rFonts w:ascii="Times New Roman" w:eastAsia="Times New Roman" w:hAnsi="Times New Roman" w:cs="Times New Roman"/>
          <w:sz w:val="28"/>
          <w:szCs w:val="28"/>
          <w:lang w:eastAsia="ru-RU"/>
        </w:rPr>
        <w:t>на многофункционального центра</w:t>
      </w:r>
      <w:proofErr w:type="gramEnd"/>
      <w:r w:rsidRPr="00543DAA">
        <w:rPr>
          <w:rFonts w:ascii="Times New Roman" w:eastAsia="Times New Roman" w:hAnsi="Times New Roman" w:cs="Times New Roman"/>
          <w:sz w:val="28"/>
          <w:szCs w:val="28"/>
          <w:lang w:eastAsia="ru-RU"/>
        </w:rPr>
        <w:t>, решения</w:t>
      </w:r>
      <w:r w:rsidRPr="00543DAA">
        <w:rPr>
          <w:rFonts w:ascii="Times New Roman" w:eastAsia="Times New Roman" w:hAnsi="Times New Roman" w:cs="Times New Roman"/>
          <w:sz w:val="28"/>
          <w:szCs w:val="28"/>
          <w:lang w:eastAsia="ru-RU"/>
        </w:rPr>
        <w:br/>
        <w:t>и действия (бездействие) которого обжалуются, возложена функция</w:t>
      </w:r>
      <w:r w:rsidRPr="00543DAA">
        <w:rPr>
          <w:rFonts w:ascii="Times New Roman" w:eastAsia="Times New Roman" w:hAnsi="Times New Roman" w:cs="Times New Roman"/>
          <w:sz w:val="28"/>
          <w:szCs w:val="28"/>
          <w:lang w:eastAsia="ru-RU"/>
        </w:rPr>
        <w:br/>
        <w:t>по предоставлению соответствующих муниципальных услуг в полном объеме</w:t>
      </w:r>
      <w:r w:rsidRPr="00543DAA">
        <w:rPr>
          <w:rFonts w:ascii="Times New Roman" w:eastAsia="Times New Roman" w:hAnsi="Times New Roman" w:cs="Times New Roman"/>
          <w:sz w:val="28"/>
          <w:szCs w:val="28"/>
          <w:lang w:eastAsia="ru-RU"/>
        </w:rPr>
        <w:br/>
        <w:t>в порядке, определенном частью 1.3 статьи 16 Федерального закона от 27.07.2010 № 210-ФЗ;</w:t>
      </w:r>
    </w:p>
    <w:p w:rsidR="00543DAA" w:rsidRPr="00543DAA" w:rsidRDefault="00543DAA" w:rsidP="00543DAA">
      <w:pPr>
        <w:autoSpaceDN w:val="0"/>
        <w:spacing w:after="0" w:line="240" w:lineRule="auto"/>
        <w:ind w:firstLine="540"/>
        <w:jc w:val="both"/>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543DAA" w:rsidRPr="00543DAA" w:rsidRDefault="00543DAA" w:rsidP="00543DAA">
      <w:pPr>
        <w:autoSpaceDN w:val="0"/>
        <w:spacing w:after="0" w:line="240" w:lineRule="auto"/>
        <w:ind w:firstLine="540"/>
        <w:jc w:val="both"/>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lastRenderedPageBreak/>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w:t>
      </w:r>
      <w:r w:rsidRPr="00543DAA">
        <w:rPr>
          <w:rFonts w:ascii="Times New Roman" w:eastAsia="Times New Roman" w:hAnsi="Times New Roman" w:cs="Times New Roman"/>
          <w:sz w:val="28"/>
          <w:szCs w:val="28"/>
          <w:lang w:eastAsia="ru-RU"/>
        </w:rPr>
        <w:br/>
        <w:t>В указанном случае досудебное (внесудебное) обжалование заявителем решений</w:t>
      </w:r>
      <w:r w:rsidRPr="00543DAA">
        <w:rPr>
          <w:rFonts w:ascii="Times New Roman" w:eastAsia="Times New Roman" w:hAnsi="Times New Roman" w:cs="Times New Roman"/>
          <w:sz w:val="28"/>
          <w:szCs w:val="28"/>
          <w:lang w:eastAsia="ru-RU"/>
        </w:rPr>
        <w:br/>
        <w:t>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w:t>
      </w:r>
      <w:r w:rsidRPr="00543DAA">
        <w:rPr>
          <w:rFonts w:ascii="Times New Roman" w:eastAsia="Times New Roman" w:hAnsi="Times New Roman" w:cs="Times New Roman"/>
          <w:sz w:val="28"/>
          <w:szCs w:val="28"/>
          <w:lang w:eastAsia="ru-RU"/>
        </w:rPr>
        <w:br/>
        <w:t>от 27.07.2010 № 210-ФЗ.</w:t>
      </w:r>
    </w:p>
    <w:p w:rsidR="00543DAA" w:rsidRPr="00543DAA" w:rsidRDefault="00543DAA" w:rsidP="00543DAA">
      <w:pPr>
        <w:autoSpaceDN w:val="0"/>
        <w:spacing w:after="0" w:line="240" w:lineRule="auto"/>
        <w:ind w:firstLine="540"/>
        <w:jc w:val="both"/>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w:t>
      </w:r>
      <w:r w:rsidRPr="00543DAA">
        <w:rPr>
          <w:rFonts w:ascii="Times New Roman" w:eastAsia="Times New Roman" w:hAnsi="Times New Roman" w:cs="Times New Roman"/>
          <w:sz w:val="28"/>
          <w:szCs w:val="28"/>
          <w:lang w:eastAsia="ru-RU"/>
        </w:rPr>
        <w:br/>
        <w:t xml:space="preserve">не указывались при первоначальном отказе в приеме документов, необходимых для предоставления муниципальной услуги, либо в предоставлении </w:t>
      </w:r>
      <w:proofErr w:type="gramStart"/>
      <w:r w:rsidRPr="00543DAA">
        <w:rPr>
          <w:rFonts w:ascii="Times New Roman" w:eastAsia="Times New Roman" w:hAnsi="Times New Roman" w:cs="Times New Roman"/>
          <w:sz w:val="28"/>
          <w:szCs w:val="28"/>
          <w:lang w:eastAsia="ru-RU"/>
        </w:rPr>
        <w:t>муниципальной,</w:t>
      </w:r>
      <w:r w:rsidRPr="00543DAA">
        <w:rPr>
          <w:rFonts w:ascii="Times New Roman" w:eastAsia="Times New Roman" w:hAnsi="Times New Roman" w:cs="Times New Roman"/>
          <w:sz w:val="28"/>
          <w:szCs w:val="28"/>
          <w:lang w:eastAsia="ru-RU"/>
        </w:rPr>
        <w:br/>
        <w:t>за</w:t>
      </w:r>
      <w:proofErr w:type="gramEnd"/>
      <w:r w:rsidRPr="00543DAA">
        <w:rPr>
          <w:rFonts w:ascii="Times New Roman" w:eastAsia="Times New Roman" w:hAnsi="Times New Roman" w:cs="Times New Roman"/>
          <w:sz w:val="28"/>
          <w:szCs w:val="28"/>
          <w:lang w:eastAsia="ru-RU"/>
        </w:rPr>
        <w:t xml:space="preserve">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543DAA" w:rsidRPr="00543DAA" w:rsidRDefault="00543DAA" w:rsidP="00543DAA">
      <w:pPr>
        <w:autoSpaceDN w:val="0"/>
        <w:spacing w:after="0" w:line="240" w:lineRule="auto"/>
        <w:ind w:firstLine="540"/>
        <w:jc w:val="both"/>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543DAA" w:rsidRPr="00543DAA" w:rsidRDefault="00543DAA" w:rsidP="00543DAA">
      <w:pPr>
        <w:autoSpaceDN w:val="0"/>
        <w:spacing w:after="0" w:line="240" w:lineRule="auto"/>
        <w:ind w:firstLine="540"/>
        <w:jc w:val="both"/>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 -телекоммуникационной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w:t>
      </w:r>
      <w:r w:rsidRPr="00543DAA">
        <w:rPr>
          <w:rFonts w:ascii="Times New Roman" w:eastAsia="Times New Roman" w:hAnsi="Times New Roman" w:cs="Times New Roman"/>
          <w:sz w:val="28"/>
          <w:szCs w:val="28"/>
          <w:lang w:eastAsia="ru-RU"/>
        </w:rPr>
        <w:lastRenderedPageBreak/>
        <w:t xml:space="preserve">многофункционального центра, ЕПГУ либо ПГУ ЛО, а также может быть принята при личном приеме заявителя. </w:t>
      </w:r>
    </w:p>
    <w:p w:rsidR="00543DAA" w:rsidRPr="00543DAA" w:rsidRDefault="00543DAA" w:rsidP="00543DAA">
      <w:pPr>
        <w:autoSpaceDN w:val="0"/>
        <w:spacing w:after="0" w:line="240" w:lineRule="auto"/>
        <w:ind w:firstLine="540"/>
        <w:jc w:val="both"/>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7" w:history="1">
        <w:r w:rsidRPr="00543DAA">
          <w:rPr>
            <w:rFonts w:ascii="Times New Roman" w:eastAsia="Times New Roman" w:hAnsi="Times New Roman" w:cs="Times New Roman"/>
            <w:sz w:val="28"/>
            <w:szCs w:val="28"/>
            <w:lang w:eastAsia="ru-RU"/>
          </w:rPr>
          <w:t>части 5 статьи 11.2</w:t>
        </w:r>
      </w:hyperlink>
      <w:r w:rsidRPr="00543DAA">
        <w:rPr>
          <w:rFonts w:ascii="Times New Roman" w:eastAsia="Times New Roman" w:hAnsi="Times New Roman" w:cs="Times New Roman"/>
          <w:sz w:val="28"/>
          <w:szCs w:val="28"/>
          <w:lang w:eastAsia="ru-RU"/>
        </w:rPr>
        <w:t xml:space="preserve"> Федерального закона № 210-ФЗ.</w:t>
      </w:r>
    </w:p>
    <w:p w:rsidR="00543DAA" w:rsidRPr="00543DAA" w:rsidRDefault="00543DAA" w:rsidP="00543DAA">
      <w:pPr>
        <w:autoSpaceDN w:val="0"/>
        <w:spacing w:after="0" w:line="240" w:lineRule="auto"/>
        <w:ind w:firstLine="540"/>
        <w:jc w:val="both"/>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В письменной жалобе в обязательном порядке указываются:</w:t>
      </w:r>
    </w:p>
    <w:p w:rsidR="00543DAA" w:rsidRPr="00543DAA" w:rsidRDefault="00543DAA" w:rsidP="00543DAA">
      <w:pPr>
        <w:autoSpaceDN w:val="0"/>
        <w:spacing w:after="0" w:line="240" w:lineRule="auto"/>
        <w:ind w:firstLine="540"/>
        <w:jc w:val="both"/>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rsidR="00543DAA" w:rsidRPr="00543DAA" w:rsidRDefault="00543DAA" w:rsidP="00543DAA">
      <w:pPr>
        <w:autoSpaceDN w:val="0"/>
        <w:spacing w:after="0" w:line="240" w:lineRule="auto"/>
        <w:ind w:firstLine="540"/>
        <w:jc w:val="both"/>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543DAA" w:rsidRPr="00543DAA" w:rsidRDefault="00543DAA" w:rsidP="00543DAA">
      <w:pPr>
        <w:autoSpaceDN w:val="0"/>
        <w:spacing w:after="0" w:line="240" w:lineRule="auto"/>
        <w:ind w:firstLine="540"/>
        <w:jc w:val="both"/>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543DAA" w:rsidRPr="00543DAA" w:rsidRDefault="00543DAA" w:rsidP="00543DAA">
      <w:pPr>
        <w:autoSpaceDN w:val="0"/>
        <w:spacing w:after="0" w:line="240" w:lineRule="auto"/>
        <w:ind w:firstLine="540"/>
        <w:jc w:val="both"/>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543DAA" w:rsidRPr="00543DAA" w:rsidRDefault="00543DAA" w:rsidP="00543DAA">
      <w:pPr>
        <w:autoSpaceDN w:val="0"/>
        <w:spacing w:after="0" w:line="240" w:lineRule="auto"/>
        <w:ind w:firstLine="540"/>
        <w:jc w:val="both"/>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8" w:history="1">
        <w:r w:rsidRPr="00543DAA">
          <w:rPr>
            <w:rFonts w:ascii="Times New Roman" w:eastAsia="Times New Roman" w:hAnsi="Times New Roman" w:cs="Times New Roman"/>
            <w:sz w:val="28"/>
            <w:szCs w:val="28"/>
            <w:lang w:eastAsia="ru-RU"/>
          </w:rPr>
          <w:t>статьей 11.1</w:t>
        </w:r>
      </w:hyperlink>
      <w:r w:rsidRPr="00543DAA">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543DAA" w:rsidRPr="00543DAA" w:rsidRDefault="00543DAA" w:rsidP="00543DAA">
      <w:pPr>
        <w:autoSpaceDN w:val="0"/>
        <w:spacing w:after="0" w:line="240" w:lineRule="auto"/>
        <w:ind w:firstLine="540"/>
        <w:jc w:val="both"/>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543DAA" w:rsidRPr="00543DAA" w:rsidRDefault="00543DAA" w:rsidP="00543DAA">
      <w:pPr>
        <w:autoSpaceDN w:val="0"/>
        <w:spacing w:after="0" w:line="240" w:lineRule="auto"/>
        <w:ind w:firstLine="540"/>
        <w:jc w:val="both"/>
        <w:rPr>
          <w:rFonts w:ascii="Times New Roman" w:eastAsia="Times New Roman" w:hAnsi="Times New Roman" w:cs="Times New Roman"/>
          <w:i/>
          <w:sz w:val="28"/>
          <w:szCs w:val="28"/>
          <w:lang w:eastAsia="ru-RU"/>
        </w:rPr>
      </w:pPr>
      <w:r w:rsidRPr="00543DAA">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543DAA" w:rsidRPr="00543DAA" w:rsidRDefault="00543DAA" w:rsidP="00543DAA">
      <w:pPr>
        <w:autoSpaceDN w:val="0"/>
        <w:spacing w:after="0" w:line="240" w:lineRule="auto"/>
        <w:ind w:firstLine="540"/>
        <w:jc w:val="both"/>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w:t>
      </w:r>
      <w:r w:rsidRPr="00543DAA">
        <w:rPr>
          <w:rFonts w:ascii="Times New Roman" w:eastAsia="Times New Roman" w:hAnsi="Times New Roman" w:cs="Times New Roman"/>
          <w:sz w:val="28"/>
          <w:szCs w:val="28"/>
          <w:lang w:eastAsia="ru-RU"/>
        </w:rPr>
        <w:lastRenderedPageBreak/>
        <w:t>Российской Федерации, нормативными правовыми актами субъектов Российской Федерации, муниципальными правовыми актами;</w:t>
      </w:r>
    </w:p>
    <w:p w:rsidR="00543DAA" w:rsidRPr="00543DAA" w:rsidRDefault="00543DAA" w:rsidP="00543DAA">
      <w:pPr>
        <w:autoSpaceDN w:val="0"/>
        <w:spacing w:after="0" w:line="240" w:lineRule="auto"/>
        <w:ind w:firstLine="540"/>
        <w:jc w:val="both"/>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2) в удовлетворении жалобы отказывается.</w:t>
      </w:r>
    </w:p>
    <w:p w:rsidR="00543DAA" w:rsidRPr="00543DAA" w:rsidRDefault="00543DAA" w:rsidP="00543DAA">
      <w:pPr>
        <w:autoSpaceDN w:val="0"/>
        <w:spacing w:after="0" w:line="240" w:lineRule="auto"/>
        <w:ind w:firstLine="540"/>
        <w:jc w:val="both"/>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43DAA" w:rsidRPr="00543DAA" w:rsidRDefault="00543DAA" w:rsidP="00543DAA">
      <w:pPr>
        <w:autoSpaceDN w:val="0"/>
        <w:spacing w:after="0" w:line="240" w:lineRule="auto"/>
        <w:ind w:firstLine="540"/>
        <w:jc w:val="both"/>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543DAA" w:rsidRPr="00543DAA" w:rsidRDefault="00543DAA" w:rsidP="00543DAA">
      <w:pPr>
        <w:autoSpaceDN w:val="0"/>
        <w:spacing w:after="0" w:line="240" w:lineRule="auto"/>
        <w:ind w:firstLine="540"/>
        <w:jc w:val="both"/>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543DAA" w:rsidRPr="00543DAA" w:rsidRDefault="00543DAA" w:rsidP="00543DAA">
      <w:pPr>
        <w:autoSpaceDN w:val="0"/>
        <w:spacing w:after="0" w:line="240" w:lineRule="auto"/>
        <w:ind w:firstLine="540"/>
        <w:jc w:val="both"/>
        <w:rPr>
          <w:rFonts w:ascii="Times New Roman" w:eastAsia="Times New Roman" w:hAnsi="Times New Roman" w:cs="Times New Roman"/>
          <w:sz w:val="28"/>
          <w:szCs w:val="28"/>
          <w:lang w:eastAsia="ru-RU"/>
        </w:rPr>
      </w:pPr>
      <w:r w:rsidRPr="00543DAA">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543DAA" w:rsidRPr="00543DAA" w:rsidRDefault="00543DAA" w:rsidP="00543DAA">
      <w:pPr>
        <w:tabs>
          <w:tab w:val="left" w:pos="142"/>
          <w:tab w:val="left" w:pos="284"/>
        </w:tabs>
        <w:spacing w:after="0" w:line="240" w:lineRule="auto"/>
        <w:ind w:firstLine="709"/>
        <w:jc w:val="center"/>
        <w:rPr>
          <w:rFonts w:ascii="Times New Roman" w:eastAsia="Times New Roman" w:hAnsi="Times New Roman" w:cs="Times New Roman"/>
          <w:b/>
          <w:sz w:val="28"/>
          <w:szCs w:val="28"/>
          <w:lang w:eastAsia="x-none"/>
        </w:rPr>
      </w:pPr>
    </w:p>
    <w:p w:rsidR="00543DAA" w:rsidRPr="00543DAA" w:rsidRDefault="00543DAA" w:rsidP="00543DAA">
      <w:pPr>
        <w:tabs>
          <w:tab w:val="left" w:pos="142"/>
          <w:tab w:val="left" w:pos="284"/>
        </w:tabs>
        <w:spacing w:after="0" w:line="240" w:lineRule="auto"/>
        <w:ind w:firstLine="709"/>
        <w:jc w:val="center"/>
        <w:rPr>
          <w:rFonts w:ascii="Times New Roman" w:eastAsia="Times New Roman" w:hAnsi="Times New Roman" w:cs="Times New Roman"/>
          <w:b/>
          <w:sz w:val="28"/>
          <w:szCs w:val="28"/>
          <w:lang w:eastAsia="x-none"/>
        </w:rPr>
      </w:pPr>
      <w:r w:rsidRPr="00543DAA">
        <w:rPr>
          <w:rFonts w:ascii="Times New Roman" w:eastAsia="Times New Roman" w:hAnsi="Times New Roman" w:cs="Times New Roman"/>
          <w:b/>
          <w:sz w:val="28"/>
          <w:szCs w:val="28"/>
          <w:lang w:eastAsia="x-none"/>
        </w:rPr>
        <w:t>6. Особенности выполнения административных процедур</w:t>
      </w:r>
    </w:p>
    <w:p w:rsidR="00543DAA" w:rsidRPr="00543DAA" w:rsidRDefault="00543DAA" w:rsidP="00543DAA">
      <w:pPr>
        <w:tabs>
          <w:tab w:val="left" w:pos="142"/>
          <w:tab w:val="left" w:pos="284"/>
        </w:tabs>
        <w:spacing w:after="0" w:line="240" w:lineRule="auto"/>
        <w:ind w:firstLine="709"/>
        <w:jc w:val="center"/>
        <w:rPr>
          <w:rFonts w:ascii="Times New Roman" w:eastAsia="Times New Roman" w:hAnsi="Times New Roman" w:cs="Times New Roman"/>
          <w:b/>
          <w:sz w:val="28"/>
          <w:szCs w:val="28"/>
          <w:lang w:eastAsia="x-none"/>
        </w:rPr>
      </w:pPr>
      <w:r w:rsidRPr="00543DAA">
        <w:rPr>
          <w:rFonts w:ascii="Times New Roman" w:eastAsia="Times New Roman" w:hAnsi="Times New Roman" w:cs="Times New Roman"/>
          <w:b/>
          <w:sz w:val="28"/>
          <w:szCs w:val="28"/>
          <w:lang w:eastAsia="x-none"/>
        </w:rPr>
        <w:t>в многофункциональных центрах</w:t>
      </w:r>
    </w:p>
    <w:p w:rsidR="00543DAA" w:rsidRPr="00543DAA" w:rsidRDefault="00543DAA" w:rsidP="00543DAA">
      <w:pPr>
        <w:tabs>
          <w:tab w:val="left" w:pos="142"/>
          <w:tab w:val="left" w:pos="284"/>
        </w:tabs>
        <w:spacing w:after="0" w:line="240" w:lineRule="auto"/>
        <w:ind w:firstLine="709"/>
        <w:jc w:val="center"/>
        <w:rPr>
          <w:rFonts w:ascii="Times New Roman" w:eastAsia="Times New Roman" w:hAnsi="Times New Roman" w:cs="Times New Roman"/>
          <w:b/>
          <w:sz w:val="28"/>
          <w:szCs w:val="28"/>
          <w:lang w:eastAsia="x-none"/>
        </w:rPr>
      </w:pPr>
    </w:p>
    <w:p w:rsidR="00543DAA" w:rsidRPr="00543DAA" w:rsidRDefault="00543DAA" w:rsidP="00543DA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43DAA">
        <w:rPr>
          <w:rFonts w:ascii="Times New Roman" w:eastAsia="Times New Roman" w:hAnsi="Times New Roman" w:cs="Times New Roman"/>
          <w:sz w:val="28"/>
          <w:szCs w:val="28"/>
          <w:lang w:eastAsia="x-none"/>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543DAA" w:rsidRPr="00543DAA" w:rsidRDefault="00543DAA" w:rsidP="00543DA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43DAA">
        <w:rPr>
          <w:rFonts w:ascii="Times New Roman" w:eastAsia="Times New Roman" w:hAnsi="Times New Roman" w:cs="Times New Roman"/>
          <w:sz w:val="28"/>
          <w:szCs w:val="28"/>
          <w:lang w:eastAsia="x-none"/>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543DAA" w:rsidRPr="00543DAA" w:rsidRDefault="00543DAA" w:rsidP="00543DA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43DAA">
        <w:rPr>
          <w:rFonts w:ascii="Times New Roman" w:eastAsia="Times New Roman" w:hAnsi="Times New Roman" w:cs="Times New Roman"/>
          <w:sz w:val="28"/>
          <w:szCs w:val="28"/>
          <w:lang w:eastAsia="x-none"/>
        </w:rPr>
        <w:t>а) удостоверяет личность заявителя или личность и полномочия законного представителя заявителя – в случае обращения физического лица;</w:t>
      </w:r>
    </w:p>
    <w:p w:rsidR="00543DAA" w:rsidRPr="00543DAA" w:rsidRDefault="00543DAA" w:rsidP="00543DA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43DAA">
        <w:rPr>
          <w:rFonts w:ascii="Times New Roman" w:eastAsia="Times New Roman" w:hAnsi="Times New Roman" w:cs="Times New Roman"/>
          <w:sz w:val="28"/>
          <w:szCs w:val="28"/>
          <w:lang w:eastAsia="x-none"/>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543DAA" w:rsidRPr="00543DAA" w:rsidRDefault="00543DAA" w:rsidP="00543DA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43DAA">
        <w:rPr>
          <w:rFonts w:ascii="Times New Roman" w:eastAsia="Times New Roman" w:hAnsi="Times New Roman" w:cs="Times New Roman"/>
          <w:sz w:val="28"/>
          <w:szCs w:val="28"/>
          <w:lang w:eastAsia="x-none"/>
        </w:rPr>
        <w:t>б) определяет предмет обращения;</w:t>
      </w:r>
    </w:p>
    <w:p w:rsidR="00543DAA" w:rsidRPr="00543DAA" w:rsidRDefault="00543DAA" w:rsidP="00543DA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43DAA">
        <w:rPr>
          <w:rFonts w:ascii="Times New Roman" w:eastAsia="Times New Roman" w:hAnsi="Times New Roman" w:cs="Times New Roman"/>
          <w:sz w:val="28"/>
          <w:szCs w:val="28"/>
          <w:lang w:eastAsia="x-none"/>
        </w:rPr>
        <w:t>в) проводит проверку правильности заполнения обращения;</w:t>
      </w:r>
    </w:p>
    <w:p w:rsidR="00543DAA" w:rsidRPr="00543DAA" w:rsidRDefault="00543DAA" w:rsidP="00543DA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43DAA">
        <w:rPr>
          <w:rFonts w:ascii="Times New Roman" w:eastAsia="Times New Roman" w:hAnsi="Times New Roman" w:cs="Times New Roman"/>
          <w:sz w:val="28"/>
          <w:szCs w:val="28"/>
          <w:lang w:eastAsia="x-none"/>
        </w:rPr>
        <w:t>г) проводит проверку укомплектованности пакета документов;</w:t>
      </w:r>
    </w:p>
    <w:p w:rsidR="00543DAA" w:rsidRPr="00543DAA" w:rsidRDefault="00543DAA" w:rsidP="00543DA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43DAA">
        <w:rPr>
          <w:rFonts w:ascii="Times New Roman" w:eastAsia="Times New Roman" w:hAnsi="Times New Roman" w:cs="Times New Roman"/>
          <w:sz w:val="28"/>
          <w:szCs w:val="28"/>
          <w:lang w:eastAsia="x-none"/>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543DAA" w:rsidRPr="00543DAA" w:rsidRDefault="00543DAA" w:rsidP="00543DA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43DAA">
        <w:rPr>
          <w:rFonts w:ascii="Times New Roman" w:eastAsia="Times New Roman" w:hAnsi="Times New Roman" w:cs="Times New Roman"/>
          <w:sz w:val="28"/>
          <w:szCs w:val="28"/>
          <w:lang w:eastAsia="x-none"/>
        </w:rPr>
        <w:t>е) заверяет каждый документ дела своей электронной подписью (далее – ЭП);</w:t>
      </w:r>
    </w:p>
    <w:p w:rsidR="00543DAA" w:rsidRPr="00543DAA" w:rsidRDefault="00543DAA" w:rsidP="00543DA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43DAA">
        <w:rPr>
          <w:rFonts w:ascii="Times New Roman" w:eastAsia="Times New Roman" w:hAnsi="Times New Roman" w:cs="Times New Roman"/>
          <w:sz w:val="28"/>
          <w:szCs w:val="28"/>
          <w:lang w:eastAsia="x-none"/>
        </w:rPr>
        <w:lastRenderedPageBreak/>
        <w:t>ж) направляет копии документов и реестр документов в Администрацию:</w:t>
      </w:r>
    </w:p>
    <w:p w:rsidR="00543DAA" w:rsidRPr="00543DAA" w:rsidRDefault="00543DAA" w:rsidP="00543DA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43DAA">
        <w:rPr>
          <w:rFonts w:ascii="Times New Roman" w:eastAsia="Times New Roman" w:hAnsi="Times New Roman" w:cs="Times New Roman"/>
          <w:sz w:val="28"/>
          <w:szCs w:val="28"/>
          <w:lang w:eastAsia="x-none"/>
        </w:rPr>
        <w:t>- в электронном виде (в составе пакетов электронных дел) в день обращения заявителя в МФЦ;</w:t>
      </w:r>
    </w:p>
    <w:p w:rsidR="00543DAA" w:rsidRPr="00543DAA" w:rsidRDefault="00543DAA" w:rsidP="00543DA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43DAA">
        <w:rPr>
          <w:rFonts w:ascii="Times New Roman" w:eastAsia="Times New Roman" w:hAnsi="Times New Roman" w:cs="Times New Roman"/>
          <w:sz w:val="28"/>
          <w:szCs w:val="28"/>
          <w:lang w:eastAsia="x-none"/>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543DAA" w:rsidRPr="00543DAA" w:rsidRDefault="00543DAA" w:rsidP="00543DA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43DAA">
        <w:rPr>
          <w:rFonts w:ascii="Times New Roman" w:eastAsia="Times New Roman" w:hAnsi="Times New Roman" w:cs="Times New Roman"/>
          <w:sz w:val="28"/>
          <w:szCs w:val="28"/>
          <w:lang w:eastAsia="x-none"/>
        </w:rPr>
        <w:t>По окончании приема документов специалист МФЦ выдает заявителю расписку в приеме документов.</w:t>
      </w:r>
    </w:p>
    <w:p w:rsidR="00543DAA" w:rsidRPr="00543DAA" w:rsidRDefault="00543DAA" w:rsidP="00543DA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43DAA">
        <w:rPr>
          <w:rFonts w:ascii="Times New Roman" w:eastAsia="Times New Roman" w:hAnsi="Times New Roman" w:cs="Times New Roman"/>
          <w:sz w:val="28"/>
          <w:szCs w:val="28"/>
          <w:lang w:eastAsia="x-none"/>
        </w:rPr>
        <w:t>6.3.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543DAA" w:rsidRPr="00543DAA" w:rsidRDefault="00543DAA" w:rsidP="00543DA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43DAA">
        <w:rPr>
          <w:rFonts w:ascii="Times New Roman" w:eastAsia="Times New Roman" w:hAnsi="Times New Roman" w:cs="Times New Roman"/>
          <w:sz w:val="28"/>
          <w:szCs w:val="28"/>
          <w:lang w:eastAsia="x-none"/>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543DAA" w:rsidRPr="00543DAA" w:rsidRDefault="00543DAA" w:rsidP="00543DA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43DAA">
        <w:rPr>
          <w:rFonts w:ascii="Times New Roman" w:eastAsia="Times New Roman" w:hAnsi="Times New Roman" w:cs="Times New Roman"/>
          <w:sz w:val="28"/>
          <w:szCs w:val="28"/>
          <w:lang w:eastAsia="x-none"/>
        </w:rPr>
        <w:t xml:space="preserve">Специалист МФЦ заверяет результат предоставления услуги, полученный в автоматизированной информационной системе обеспечения деятельности многофункциональных центров (далее – АИС МФЦ), в соответствии с требованиями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муниципальных услуг, органами, предоставляющими муниципальные услуги, и к выдаче заявителям на основании информации из информационных систем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 утвержденными постановлением Правительства РФ от                                 18 марта 2015 года № 250; </w:t>
      </w:r>
    </w:p>
    <w:p w:rsidR="00543DAA" w:rsidRPr="00543DAA" w:rsidRDefault="00543DAA" w:rsidP="00543DA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43DAA">
        <w:rPr>
          <w:rFonts w:ascii="Times New Roman" w:eastAsia="Times New Roman" w:hAnsi="Times New Roman" w:cs="Times New Roman"/>
          <w:sz w:val="28"/>
          <w:szCs w:val="28"/>
          <w:lang w:eastAsia="x-none"/>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543DAA" w:rsidRPr="00543DAA" w:rsidRDefault="00543DAA" w:rsidP="00543DA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43DAA">
        <w:rPr>
          <w:rFonts w:ascii="Times New Roman" w:eastAsia="Times New Roman" w:hAnsi="Times New Roman" w:cs="Times New Roman"/>
          <w:sz w:val="28"/>
          <w:szCs w:val="28"/>
          <w:lang w:eastAsia="x-none"/>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543DAA" w:rsidRPr="00543DAA" w:rsidRDefault="00543DAA" w:rsidP="00543DA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43DAA">
        <w:rPr>
          <w:rFonts w:ascii="Times New Roman" w:eastAsia="Times New Roman" w:hAnsi="Times New Roman" w:cs="Times New Roman"/>
          <w:sz w:val="28"/>
          <w:szCs w:val="28"/>
          <w:lang w:eastAsia="x-none"/>
        </w:rPr>
        <w:t xml:space="preserve">6.4. При вводе безбумажного электронного документооборота административные процедуры регламентируются нормативным правовым актом Администрации, устанавливающим порядок электронного (безбумажного) документооборота в сфере муниципальных услуг, принятым с учетом положений Постановления Правительства Ленинградской области от 30 января 2020 года № 36 </w:t>
      </w:r>
      <w:r w:rsidRPr="00543DAA">
        <w:rPr>
          <w:rFonts w:ascii="Times New Roman" w:eastAsia="Times New Roman" w:hAnsi="Times New Roman" w:cs="Times New Roman"/>
          <w:sz w:val="28"/>
          <w:szCs w:val="28"/>
          <w:lang w:eastAsia="x-none"/>
        </w:rPr>
        <w:lastRenderedPageBreak/>
        <w:t>«Об утверждении Порядка электронного документооборота между государственным бюджетным учреждением Ленинградской области «Многофункциональный центр предоставления государственных и муниципальных услуг», органами исполнительной власти Ленинградской области и организациями, участвующими в предоставлении государственных услуг».</w:t>
      </w:r>
    </w:p>
    <w:p w:rsidR="00543DAA" w:rsidRPr="00543DAA" w:rsidDel="00CA7C96" w:rsidRDefault="00543DAA" w:rsidP="00543DAA">
      <w:pPr>
        <w:autoSpaceDN w:val="0"/>
        <w:spacing w:after="0" w:line="240" w:lineRule="auto"/>
        <w:ind w:firstLine="540"/>
        <w:jc w:val="both"/>
        <w:rPr>
          <w:ins w:id="14" w:author="Юлия Александровна Павлова" w:date="2020-04-24T17:53:00Z"/>
          <w:del w:id="15" w:author="Ирина Александровна ГОРИНОВА" w:date="2020-05-12T09:18:00Z"/>
          <w:rFonts w:ascii="Times New Roman" w:eastAsia="Times New Roman" w:hAnsi="Times New Roman" w:cs="Times New Roman"/>
          <w:sz w:val="28"/>
          <w:szCs w:val="28"/>
          <w:lang w:eastAsia="ru-RU"/>
        </w:rPr>
        <w:sectPr w:rsidR="00543DAA" w:rsidRPr="00543DAA" w:rsidDel="00CA7C96" w:rsidSect="00543DAA">
          <w:headerReference w:type="default" r:id="rId19"/>
          <w:pgSz w:w="11906" w:h="16800"/>
          <w:pgMar w:top="993" w:right="566" w:bottom="709" w:left="1100" w:header="720" w:footer="720" w:gutter="0"/>
          <w:cols w:space="720"/>
          <w:titlePg/>
          <w:docGrid w:linePitch="326"/>
        </w:sectPr>
      </w:pPr>
    </w:p>
    <w:tbl>
      <w:tblPr>
        <w:tblW w:w="0" w:type="auto"/>
        <w:tblLook w:val="04A0" w:firstRow="1" w:lastRow="0" w:firstColumn="1" w:lastColumn="0" w:noHBand="0" w:noVBand="1"/>
      </w:tblPr>
      <w:tblGrid>
        <w:gridCol w:w="5069"/>
        <w:gridCol w:w="5069"/>
      </w:tblGrid>
      <w:tr w:rsidR="00543DAA" w:rsidRPr="00543DAA" w:rsidTr="00543DAA">
        <w:tc>
          <w:tcPr>
            <w:tcW w:w="5069" w:type="dxa"/>
            <w:shd w:val="clear" w:color="auto" w:fill="auto"/>
          </w:tcPr>
          <w:p w:rsidR="00543DAA" w:rsidRPr="00543DAA" w:rsidRDefault="00543DAA" w:rsidP="00543DAA">
            <w:pPr>
              <w:tabs>
                <w:tab w:val="left" w:pos="6237"/>
              </w:tabs>
              <w:spacing w:after="0" w:line="240" w:lineRule="auto"/>
              <w:jc w:val="right"/>
              <w:rPr>
                <w:rFonts w:ascii="Times New Roman" w:eastAsia="Calibri" w:hAnsi="Times New Roman" w:cs="Times New Roman"/>
                <w:sz w:val="24"/>
                <w:szCs w:val="24"/>
              </w:rPr>
            </w:pPr>
          </w:p>
        </w:tc>
        <w:tc>
          <w:tcPr>
            <w:tcW w:w="5069" w:type="dxa"/>
            <w:shd w:val="clear" w:color="auto" w:fill="auto"/>
          </w:tcPr>
          <w:p w:rsidR="00543DAA" w:rsidRPr="00543DAA" w:rsidRDefault="00543DAA" w:rsidP="00543DAA">
            <w:pPr>
              <w:tabs>
                <w:tab w:val="left" w:pos="6237"/>
              </w:tabs>
              <w:spacing w:after="0" w:line="240" w:lineRule="auto"/>
              <w:jc w:val="both"/>
              <w:rPr>
                <w:rFonts w:ascii="Times New Roman" w:eastAsia="Calibri" w:hAnsi="Times New Roman" w:cs="Times New Roman"/>
                <w:sz w:val="24"/>
                <w:szCs w:val="24"/>
              </w:rPr>
            </w:pPr>
            <w:r w:rsidRPr="00543DAA">
              <w:rPr>
                <w:rFonts w:ascii="Times New Roman" w:eastAsia="Calibri" w:hAnsi="Times New Roman" w:cs="Times New Roman"/>
                <w:sz w:val="24"/>
                <w:szCs w:val="24"/>
              </w:rPr>
              <w:t>Приложение № 1</w:t>
            </w:r>
          </w:p>
          <w:p w:rsidR="00543DAA" w:rsidRPr="00543DAA" w:rsidRDefault="00543DAA" w:rsidP="00543DAA">
            <w:pPr>
              <w:tabs>
                <w:tab w:val="left" w:pos="6237"/>
              </w:tabs>
              <w:spacing w:after="0" w:line="240" w:lineRule="auto"/>
              <w:jc w:val="both"/>
              <w:rPr>
                <w:rFonts w:ascii="Times New Roman" w:eastAsia="Calibri" w:hAnsi="Times New Roman" w:cs="Times New Roman"/>
                <w:sz w:val="24"/>
                <w:szCs w:val="24"/>
              </w:rPr>
            </w:pPr>
            <w:r w:rsidRPr="00543DAA">
              <w:rPr>
                <w:rFonts w:ascii="Times New Roman" w:eastAsia="Calibri" w:hAnsi="Times New Roman" w:cs="Times New Roman"/>
                <w:sz w:val="24"/>
                <w:szCs w:val="24"/>
              </w:rPr>
              <w:t>к Административному регламенту</w:t>
            </w:r>
          </w:p>
          <w:p w:rsidR="00543DAA" w:rsidRPr="00543DAA" w:rsidRDefault="00543DAA" w:rsidP="00543DAA">
            <w:pPr>
              <w:tabs>
                <w:tab w:val="left" w:pos="6237"/>
              </w:tabs>
              <w:spacing w:after="0" w:line="240" w:lineRule="auto"/>
              <w:jc w:val="both"/>
              <w:rPr>
                <w:rFonts w:ascii="Times New Roman" w:eastAsia="Calibri" w:hAnsi="Times New Roman" w:cs="Times New Roman"/>
                <w:sz w:val="24"/>
                <w:szCs w:val="24"/>
              </w:rPr>
            </w:pPr>
            <w:r w:rsidRPr="00543DAA">
              <w:rPr>
                <w:rFonts w:ascii="Times New Roman" w:eastAsia="Calibri" w:hAnsi="Times New Roman" w:cs="Times New Roman"/>
                <w:sz w:val="24"/>
                <w:szCs w:val="24"/>
              </w:rPr>
              <w:t>предоставления администрацией</w:t>
            </w:r>
          </w:p>
          <w:p w:rsidR="00543DAA" w:rsidRPr="00543DAA" w:rsidRDefault="00543DAA" w:rsidP="00543DAA">
            <w:pPr>
              <w:tabs>
                <w:tab w:val="left" w:pos="6237"/>
              </w:tabs>
              <w:spacing w:after="0" w:line="240" w:lineRule="auto"/>
              <w:jc w:val="both"/>
              <w:rPr>
                <w:rFonts w:ascii="Times New Roman" w:eastAsia="Calibri" w:hAnsi="Times New Roman" w:cs="Times New Roman"/>
                <w:sz w:val="24"/>
                <w:szCs w:val="24"/>
              </w:rPr>
            </w:pPr>
            <w:r w:rsidRPr="00543DAA">
              <w:rPr>
                <w:rFonts w:ascii="Times New Roman" w:eastAsia="Calibri" w:hAnsi="Times New Roman" w:cs="Times New Roman"/>
                <w:sz w:val="24"/>
                <w:szCs w:val="24"/>
              </w:rPr>
              <w:t>муниципального образования_____________</w:t>
            </w:r>
          </w:p>
          <w:p w:rsidR="00543DAA" w:rsidRPr="00543DAA" w:rsidRDefault="00543DAA" w:rsidP="00543DAA">
            <w:pPr>
              <w:tabs>
                <w:tab w:val="left" w:pos="6237"/>
              </w:tabs>
              <w:spacing w:after="0" w:line="240" w:lineRule="auto"/>
              <w:jc w:val="both"/>
              <w:rPr>
                <w:rFonts w:ascii="Times New Roman" w:eastAsia="Calibri" w:hAnsi="Times New Roman" w:cs="Times New Roman"/>
                <w:sz w:val="24"/>
                <w:szCs w:val="24"/>
              </w:rPr>
            </w:pPr>
            <w:r w:rsidRPr="00543DAA">
              <w:rPr>
                <w:rFonts w:ascii="Times New Roman" w:eastAsia="Calibri" w:hAnsi="Times New Roman" w:cs="Times New Roman"/>
                <w:sz w:val="24"/>
                <w:szCs w:val="24"/>
              </w:rPr>
              <w:t>муниципальной услуги</w:t>
            </w:r>
          </w:p>
          <w:p w:rsidR="00543DAA" w:rsidRPr="00543DAA" w:rsidRDefault="00543DAA" w:rsidP="00543DAA">
            <w:pPr>
              <w:tabs>
                <w:tab w:val="left" w:pos="6237"/>
              </w:tabs>
              <w:spacing w:after="0" w:line="240" w:lineRule="auto"/>
              <w:jc w:val="right"/>
              <w:rPr>
                <w:rFonts w:ascii="Times New Roman" w:eastAsia="Calibri" w:hAnsi="Times New Roman" w:cs="Times New Roman"/>
                <w:sz w:val="24"/>
                <w:szCs w:val="24"/>
              </w:rPr>
            </w:pPr>
          </w:p>
        </w:tc>
      </w:tr>
    </w:tbl>
    <w:p w:rsidR="00543DAA" w:rsidRPr="00543DAA" w:rsidRDefault="00543DAA" w:rsidP="00543DAA">
      <w:pPr>
        <w:spacing w:after="0" w:line="240" w:lineRule="auto"/>
        <w:ind w:left="-567" w:right="-284" w:firstLine="567"/>
        <w:jc w:val="center"/>
        <w:rPr>
          <w:rFonts w:ascii="Times New Roman" w:eastAsia="Times New Roman" w:hAnsi="Times New Roman" w:cs="Times New Roman"/>
          <w:b/>
          <w:sz w:val="24"/>
          <w:szCs w:val="24"/>
          <w:u w:val="single"/>
          <w:lang w:eastAsia="x-none"/>
        </w:rPr>
      </w:pPr>
      <w:r w:rsidRPr="00543DAA">
        <w:rPr>
          <w:rFonts w:ascii="Times New Roman" w:eastAsia="Times New Roman" w:hAnsi="Times New Roman" w:cs="Times New Roman"/>
          <w:b/>
          <w:sz w:val="24"/>
          <w:szCs w:val="24"/>
          <w:u w:val="single"/>
          <w:lang w:val="x-none" w:eastAsia="x-none"/>
        </w:rPr>
        <w:t>Форм</w:t>
      </w:r>
      <w:r w:rsidRPr="00543DAA">
        <w:rPr>
          <w:rFonts w:ascii="Times New Roman" w:eastAsia="Times New Roman" w:hAnsi="Times New Roman" w:cs="Times New Roman"/>
          <w:b/>
          <w:sz w:val="24"/>
          <w:szCs w:val="24"/>
          <w:u w:val="single"/>
          <w:lang w:eastAsia="x-none"/>
        </w:rPr>
        <w:t>а</w:t>
      </w:r>
      <w:r w:rsidRPr="00543DAA">
        <w:rPr>
          <w:rFonts w:ascii="Times New Roman" w:eastAsia="Times New Roman" w:hAnsi="Times New Roman" w:cs="Times New Roman"/>
          <w:b/>
          <w:sz w:val="24"/>
          <w:szCs w:val="24"/>
          <w:u w:val="single"/>
          <w:lang w:val="x-none" w:eastAsia="x-none"/>
        </w:rPr>
        <w:t xml:space="preserve"> заявлени</w:t>
      </w:r>
      <w:r w:rsidRPr="00543DAA">
        <w:rPr>
          <w:rFonts w:ascii="Times New Roman" w:eastAsia="Times New Roman" w:hAnsi="Times New Roman" w:cs="Times New Roman"/>
          <w:b/>
          <w:sz w:val="24"/>
          <w:szCs w:val="24"/>
          <w:u w:val="single"/>
          <w:lang w:eastAsia="x-none"/>
        </w:rPr>
        <w:t>я</w:t>
      </w:r>
    </w:p>
    <w:p w:rsidR="00543DAA" w:rsidRPr="00543DAA" w:rsidRDefault="00543DAA" w:rsidP="00543DAA">
      <w:pPr>
        <w:widowControl w:val="0"/>
        <w:autoSpaceDE w:val="0"/>
        <w:autoSpaceDN w:val="0"/>
        <w:adjustRightInd w:val="0"/>
        <w:spacing w:after="0" w:line="240" w:lineRule="auto"/>
        <w:ind w:right="-284"/>
        <w:jc w:val="center"/>
        <w:rPr>
          <w:rFonts w:ascii="Times New Roman" w:eastAsia="Times New Roman" w:hAnsi="Times New Roman" w:cs="Times New Roman"/>
          <w:sz w:val="24"/>
          <w:szCs w:val="24"/>
          <w:lang w:eastAsia="ru-RU"/>
        </w:rPr>
      </w:pPr>
    </w:p>
    <w:p w:rsidR="00543DAA" w:rsidRPr="00543DAA" w:rsidRDefault="00543DAA" w:rsidP="00543DAA">
      <w:pPr>
        <w:widowControl w:val="0"/>
        <w:autoSpaceDE w:val="0"/>
        <w:autoSpaceDN w:val="0"/>
        <w:adjustRightInd w:val="0"/>
        <w:spacing w:after="0" w:line="240" w:lineRule="auto"/>
        <w:ind w:right="-284"/>
        <w:jc w:val="center"/>
        <w:rPr>
          <w:rFonts w:ascii="Times New Roman" w:eastAsia="Times New Roman" w:hAnsi="Times New Roman" w:cs="Times New Roman"/>
          <w:lang w:eastAsia="ru-RU"/>
        </w:rPr>
      </w:pPr>
      <w:r w:rsidRPr="00543DAA">
        <w:rPr>
          <w:rFonts w:ascii="Times New Roman" w:eastAsia="Times New Roman" w:hAnsi="Times New Roman" w:cs="Times New Roman"/>
          <w:sz w:val="24"/>
          <w:szCs w:val="24"/>
          <w:lang w:eastAsia="ru-RU"/>
        </w:rPr>
        <w:t>_________________________________________________________</w:t>
      </w:r>
    </w:p>
    <w:p w:rsidR="00543DAA" w:rsidRPr="00543DAA" w:rsidRDefault="00543DAA" w:rsidP="00543DAA">
      <w:pPr>
        <w:widowControl w:val="0"/>
        <w:autoSpaceDE w:val="0"/>
        <w:autoSpaceDN w:val="0"/>
        <w:adjustRightInd w:val="0"/>
        <w:spacing w:after="0" w:line="240" w:lineRule="auto"/>
        <w:ind w:right="-284"/>
        <w:jc w:val="center"/>
        <w:rPr>
          <w:rFonts w:ascii="Times New Roman" w:eastAsia="Times New Roman" w:hAnsi="Times New Roman" w:cs="Times New Roman"/>
          <w:lang w:eastAsia="ru-RU"/>
        </w:rPr>
      </w:pPr>
      <w:r w:rsidRPr="00543DAA">
        <w:rPr>
          <w:rFonts w:ascii="Times New Roman" w:eastAsia="Times New Roman" w:hAnsi="Times New Roman" w:cs="Times New Roman"/>
          <w:lang w:eastAsia="ru-RU"/>
        </w:rPr>
        <w:t>(орган местного самоуправления)</w:t>
      </w:r>
    </w:p>
    <w:p w:rsidR="00543DAA" w:rsidRPr="00543DAA" w:rsidRDefault="00543DAA" w:rsidP="00543DAA">
      <w:pPr>
        <w:widowControl w:val="0"/>
        <w:autoSpaceDE w:val="0"/>
        <w:autoSpaceDN w:val="0"/>
        <w:adjustRightInd w:val="0"/>
        <w:spacing w:after="0" w:line="240" w:lineRule="auto"/>
        <w:ind w:right="-284"/>
        <w:jc w:val="center"/>
        <w:rPr>
          <w:rFonts w:ascii="Times New Roman" w:eastAsia="Times New Roman" w:hAnsi="Times New Roman" w:cs="Times New Roman"/>
          <w:lang w:eastAsia="ru-RU"/>
        </w:rPr>
      </w:pPr>
    </w:p>
    <w:p w:rsidR="00543DAA" w:rsidRPr="00543DAA" w:rsidRDefault="00543DAA" w:rsidP="00543DAA">
      <w:pPr>
        <w:widowControl w:val="0"/>
        <w:autoSpaceDE w:val="0"/>
        <w:autoSpaceDN w:val="0"/>
        <w:adjustRightInd w:val="0"/>
        <w:spacing w:after="0" w:line="240" w:lineRule="auto"/>
        <w:ind w:right="-284"/>
        <w:jc w:val="center"/>
        <w:rPr>
          <w:rFonts w:ascii="Times New Roman" w:eastAsia="Times New Roman" w:hAnsi="Times New Roman" w:cs="Times New Roman"/>
          <w:lang w:eastAsia="ru-RU"/>
        </w:rPr>
      </w:pPr>
      <w:bookmarkStart w:id="16" w:name="Par1099"/>
      <w:bookmarkEnd w:id="16"/>
      <w:r w:rsidRPr="00543DAA">
        <w:rPr>
          <w:rFonts w:ascii="Times New Roman" w:eastAsia="Times New Roman" w:hAnsi="Times New Roman" w:cs="Times New Roman"/>
          <w:lang w:eastAsia="ru-RU"/>
        </w:rPr>
        <w:t>ЗАЯВЛЕНИЕ</w:t>
      </w:r>
    </w:p>
    <w:p w:rsidR="00543DAA" w:rsidRPr="00543DAA" w:rsidRDefault="00543DAA" w:rsidP="00543DAA">
      <w:pPr>
        <w:widowControl w:val="0"/>
        <w:autoSpaceDE w:val="0"/>
        <w:autoSpaceDN w:val="0"/>
        <w:adjustRightInd w:val="0"/>
        <w:spacing w:after="0" w:line="240" w:lineRule="auto"/>
        <w:ind w:right="-284"/>
        <w:jc w:val="both"/>
        <w:rPr>
          <w:rFonts w:ascii="Times New Roman" w:eastAsia="Times New Roman" w:hAnsi="Times New Roman" w:cs="Times New Roman"/>
          <w:lang w:eastAsia="ru-RU"/>
        </w:rPr>
      </w:pPr>
    </w:p>
    <w:p w:rsidR="00543DAA" w:rsidRPr="00543DAA" w:rsidRDefault="00543DAA" w:rsidP="00543DAA">
      <w:pPr>
        <w:widowControl w:val="0"/>
        <w:autoSpaceDE w:val="0"/>
        <w:autoSpaceDN w:val="0"/>
        <w:adjustRightInd w:val="0"/>
        <w:spacing w:after="0" w:line="240" w:lineRule="auto"/>
        <w:ind w:right="-284"/>
        <w:jc w:val="both"/>
        <w:rPr>
          <w:rFonts w:ascii="Times New Roman" w:eastAsia="Times New Roman" w:hAnsi="Times New Roman" w:cs="Times New Roman"/>
          <w:lang w:eastAsia="ru-RU"/>
        </w:rPr>
      </w:pPr>
      <w:r w:rsidRPr="00543DAA">
        <w:rPr>
          <w:rFonts w:ascii="Times New Roman" w:eastAsia="Times New Roman" w:hAnsi="Times New Roman" w:cs="Times New Roman"/>
          <w:lang w:eastAsia="ru-RU"/>
        </w:rPr>
        <w:t xml:space="preserve">    </w:t>
      </w:r>
      <w:proofErr w:type="gramStart"/>
      <w:r w:rsidRPr="00543DAA">
        <w:rPr>
          <w:rFonts w:ascii="Times New Roman" w:eastAsia="Times New Roman" w:hAnsi="Times New Roman" w:cs="Times New Roman"/>
          <w:lang w:eastAsia="ru-RU"/>
        </w:rPr>
        <w:t>Прошу  включить</w:t>
      </w:r>
      <w:proofErr w:type="gramEnd"/>
      <w:r w:rsidRPr="00543DAA">
        <w:rPr>
          <w:rFonts w:ascii="Times New Roman" w:eastAsia="Times New Roman" w:hAnsi="Times New Roman" w:cs="Times New Roman"/>
          <w:lang w:eastAsia="ru-RU"/>
        </w:rPr>
        <w:t xml:space="preserve">  в  состав  участников мероприятия по обеспечению жильем молодых семей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молодую семью в составе:</w:t>
      </w:r>
    </w:p>
    <w:p w:rsidR="00543DAA" w:rsidRPr="00543DAA" w:rsidRDefault="00543DAA" w:rsidP="00543DAA">
      <w:pPr>
        <w:widowControl w:val="0"/>
        <w:autoSpaceDE w:val="0"/>
        <w:autoSpaceDN w:val="0"/>
        <w:adjustRightInd w:val="0"/>
        <w:spacing w:after="0" w:line="240" w:lineRule="auto"/>
        <w:ind w:right="-284"/>
        <w:jc w:val="both"/>
        <w:rPr>
          <w:rFonts w:ascii="Times New Roman" w:eastAsia="Times New Roman" w:hAnsi="Times New Roman" w:cs="Times New Roman"/>
          <w:lang w:eastAsia="ru-RU"/>
        </w:rPr>
      </w:pPr>
      <w:r w:rsidRPr="00543DAA">
        <w:rPr>
          <w:rFonts w:ascii="Times New Roman" w:eastAsia="Times New Roman" w:hAnsi="Times New Roman" w:cs="Times New Roman"/>
          <w:lang w:eastAsia="ru-RU"/>
        </w:rPr>
        <w:t>супруг __________________________________________________________________________________,</w:t>
      </w:r>
    </w:p>
    <w:p w:rsidR="00543DAA" w:rsidRPr="00543DAA" w:rsidRDefault="00543DAA" w:rsidP="00543DAA">
      <w:pPr>
        <w:widowControl w:val="0"/>
        <w:autoSpaceDE w:val="0"/>
        <w:autoSpaceDN w:val="0"/>
        <w:adjustRightInd w:val="0"/>
        <w:spacing w:after="0" w:line="240" w:lineRule="auto"/>
        <w:ind w:right="-284"/>
        <w:jc w:val="both"/>
        <w:rPr>
          <w:rFonts w:ascii="Times New Roman" w:eastAsia="Times New Roman" w:hAnsi="Times New Roman" w:cs="Times New Roman"/>
          <w:lang w:eastAsia="ru-RU"/>
        </w:rPr>
      </w:pPr>
      <w:r w:rsidRPr="00543DAA">
        <w:rPr>
          <w:rFonts w:ascii="Times New Roman" w:eastAsia="Times New Roman" w:hAnsi="Times New Roman" w:cs="Times New Roman"/>
          <w:lang w:eastAsia="ru-RU"/>
        </w:rPr>
        <w:t xml:space="preserve">                                            (Ф.И.О., дата рождения)</w:t>
      </w:r>
    </w:p>
    <w:p w:rsidR="00543DAA" w:rsidRPr="00543DAA" w:rsidRDefault="00543DAA" w:rsidP="00543DAA">
      <w:pPr>
        <w:widowControl w:val="0"/>
        <w:autoSpaceDE w:val="0"/>
        <w:autoSpaceDN w:val="0"/>
        <w:adjustRightInd w:val="0"/>
        <w:spacing w:after="0" w:line="240" w:lineRule="auto"/>
        <w:ind w:right="-284"/>
        <w:jc w:val="both"/>
        <w:rPr>
          <w:rFonts w:ascii="Times New Roman" w:eastAsia="Times New Roman" w:hAnsi="Times New Roman" w:cs="Times New Roman"/>
          <w:lang w:eastAsia="ru-RU"/>
        </w:rPr>
      </w:pPr>
      <w:r w:rsidRPr="00543DAA">
        <w:rPr>
          <w:rFonts w:ascii="Times New Roman" w:eastAsia="Times New Roman" w:hAnsi="Times New Roman" w:cs="Times New Roman"/>
          <w:lang w:eastAsia="ru-RU"/>
        </w:rPr>
        <w:t>паспорт: серия __________ № ____________, выданный ______________ «__» ________________ 20__ г.,</w:t>
      </w:r>
    </w:p>
    <w:p w:rsidR="00543DAA" w:rsidRPr="00543DAA" w:rsidRDefault="00543DAA" w:rsidP="00543DAA">
      <w:pPr>
        <w:widowControl w:val="0"/>
        <w:autoSpaceDE w:val="0"/>
        <w:autoSpaceDN w:val="0"/>
        <w:adjustRightInd w:val="0"/>
        <w:spacing w:after="0" w:line="240" w:lineRule="auto"/>
        <w:ind w:right="-284"/>
        <w:jc w:val="both"/>
        <w:rPr>
          <w:rFonts w:ascii="Times New Roman" w:eastAsia="Times New Roman" w:hAnsi="Times New Roman" w:cs="Times New Roman"/>
          <w:lang w:eastAsia="ru-RU"/>
        </w:rPr>
      </w:pPr>
      <w:r w:rsidRPr="00543DAA">
        <w:rPr>
          <w:rFonts w:ascii="Times New Roman" w:eastAsia="Times New Roman" w:hAnsi="Times New Roman" w:cs="Times New Roman"/>
          <w:lang w:eastAsia="ru-RU"/>
        </w:rPr>
        <w:t>проживает по адресу: ______________________________________________________________________;</w:t>
      </w:r>
    </w:p>
    <w:p w:rsidR="00543DAA" w:rsidRPr="00543DAA" w:rsidRDefault="00543DAA" w:rsidP="00543DAA">
      <w:pPr>
        <w:widowControl w:val="0"/>
        <w:autoSpaceDE w:val="0"/>
        <w:autoSpaceDN w:val="0"/>
        <w:adjustRightInd w:val="0"/>
        <w:spacing w:after="0" w:line="240" w:lineRule="auto"/>
        <w:ind w:right="-284"/>
        <w:jc w:val="both"/>
        <w:rPr>
          <w:rFonts w:ascii="Times New Roman" w:eastAsia="Times New Roman" w:hAnsi="Times New Roman" w:cs="Times New Roman"/>
          <w:lang w:eastAsia="ru-RU"/>
        </w:rPr>
      </w:pPr>
      <w:r w:rsidRPr="00543DAA">
        <w:rPr>
          <w:rFonts w:ascii="Times New Roman" w:eastAsia="Times New Roman" w:hAnsi="Times New Roman" w:cs="Times New Roman"/>
          <w:lang w:eastAsia="ru-RU"/>
        </w:rPr>
        <w:t>супруга __________________________________________________________________________________,</w:t>
      </w:r>
    </w:p>
    <w:p w:rsidR="00543DAA" w:rsidRPr="00543DAA" w:rsidRDefault="00543DAA" w:rsidP="00543DAA">
      <w:pPr>
        <w:widowControl w:val="0"/>
        <w:autoSpaceDE w:val="0"/>
        <w:autoSpaceDN w:val="0"/>
        <w:adjustRightInd w:val="0"/>
        <w:spacing w:after="0" w:line="240" w:lineRule="auto"/>
        <w:ind w:right="-284"/>
        <w:jc w:val="both"/>
        <w:rPr>
          <w:rFonts w:ascii="Times New Roman" w:eastAsia="Times New Roman" w:hAnsi="Times New Roman" w:cs="Times New Roman"/>
          <w:lang w:eastAsia="ru-RU"/>
        </w:rPr>
      </w:pPr>
      <w:r w:rsidRPr="00543DAA">
        <w:rPr>
          <w:rFonts w:ascii="Times New Roman" w:eastAsia="Times New Roman" w:hAnsi="Times New Roman" w:cs="Times New Roman"/>
          <w:lang w:eastAsia="ru-RU"/>
        </w:rPr>
        <w:t xml:space="preserve">                                             (Ф.И.О., дата рождения)</w:t>
      </w:r>
    </w:p>
    <w:p w:rsidR="00543DAA" w:rsidRPr="00543DAA" w:rsidRDefault="00543DAA" w:rsidP="00543DAA">
      <w:pPr>
        <w:widowControl w:val="0"/>
        <w:autoSpaceDE w:val="0"/>
        <w:autoSpaceDN w:val="0"/>
        <w:adjustRightInd w:val="0"/>
        <w:spacing w:after="0" w:line="240" w:lineRule="auto"/>
        <w:ind w:right="-284"/>
        <w:jc w:val="both"/>
        <w:rPr>
          <w:rFonts w:ascii="Times New Roman" w:eastAsia="Times New Roman" w:hAnsi="Times New Roman" w:cs="Times New Roman"/>
          <w:lang w:eastAsia="ru-RU"/>
        </w:rPr>
      </w:pPr>
      <w:r w:rsidRPr="00543DAA">
        <w:rPr>
          <w:rFonts w:ascii="Times New Roman" w:eastAsia="Times New Roman" w:hAnsi="Times New Roman" w:cs="Times New Roman"/>
          <w:lang w:eastAsia="ru-RU"/>
        </w:rPr>
        <w:t>паспорт: серия __________ № ____________, выданный _______________ «__» ________________ 20__ г.,</w:t>
      </w:r>
    </w:p>
    <w:p w:rsidR="00543DAA" w:rsidRPr="00543DAA" w:rsidRDefault="00543DAA" w:rsidP="00543DAA">
      <w:pPr>
        <w:widowControl w:val="0"/>
        <w:autoSpaceDE w:val="0"/>
        <w:autoSpaceDN w:val="0"/>
        <w:adjustRightInd w:val="0"/>
        <w:spacing w:after="0" w:line="240" w:lineRule="auto"/>
        <w:ind w:right="-284"/>
        <w:jc w:val="both"/>
        <w:rPr>
          <w:rFonts w:ascii="Times New Roman" w:eastAsia="Times New Roman" w:hAnsi="Times New Roman" w:cs="Times New Roman"/>
          <w:lang w:eastAsia="ru-RU"/>
        </w:rPr>
      </w:pPr>
      <w:r w:rsidRPr="00543DAA">
        <w:rPr>
          <w:rFonts w:ascii="Times New Roman" w:eastAsia="Times New Roman" w:hAnsi="Times New Roman" w:cs="Times New Roman"/>
          <w:lang w:eastAsia="ru-RU"/>
        </w:rPr>
        <w:t>проживает по адресу: _______________________________________________________________________;</w:t>
      </w:r>
    </w:p>
    <w:p w:rsidR="00543DAA" w:rsidRPr="00543DAA" w:rsidRDefault="00543DAA" w:rsidP="00543DAA">
      <w:pPr>
        <w:widowControl w:val="0"/>
        <w:autoSpaceDE w:val="0"/>
        <w:autoSpaceDN w:val="0"/>
        <w:adjustRightInd w:val="0"/>
        <w:spacing w:after="0" w:line="240" w:lineRule="auto"/>
        <w:ind w:right="-284"/>
        <w:jc w:val="both"/>
        <w:rPr>
          <w:rFonts w:ascii="Times New Roman" w:eastAsia="Times New Roman" w:hAnsi="Times New Roman" w:cs="Times New Roman"/>
          <w:lang w:eastAsia="ru-RU"/>
        </w:rPr>
      </w:pPr>
      <w:r w:rsidRPr="00543DAA">
        <w:rPr>
          <w:rFonts w:ascii="Times New Roman" w:eastAsia="Times New Roman" w:hAnsi="Times New Roman" w:cs="Times New Roman"/>
          <w:lang w:eastAsia="ru-RU"/>
        </w:rPr>
        <w:t>дети: _____________________________________________________________________________________,</w:t>
      </w:r>
    </w:p>
    <w:p w:rsidR="00543DAA" w:rsidRPr="00543DAA" w:rsidRDefault="00543DAA" w:rsidP="00543DAA">
      <w:pPr>
        <w:widowControl w:val="0"/>
        <w:autoSpaceDE w:val="0"/>
        <w:autoSpaceDN w:val="0"/>
        <w:adjustRightInd w:val="0"/>
        <w:spacing w:after="0" w:line="240" w:lineRule="auto"/>
        <w:ind w:right="-284"/>
        <w:jc w:val="both"/>
        <w:rPr>
          <w:rFonts w:ascii="Times New Roman" w:eastAsia="Times New Roman" w:hAnsi="Times New Roman" w:cs="Times New Roman"/>
          <w:lang w:eastAsia="ru-RU"/>
        </w:rPr>
      </w:pPr>
      <w:r w:rsidRPr="00543DAA">
        <w:rPr>
          <w:rFonts w:ascii="Times New Roman" w:eastAsia="Times New Roman" w:hAnsi="Times New Roman" w:cs="Times New Roman"/>
          <w:lang w:eastAsia="ru-RU"/>
        </w:rPr>
        <w:t xml:space="preserve">                                            (Ф.И.О., дата рождения)</w:t>
      </w:r>
    </w:p>
    <w:p w:rsidR="00543DAA" w:rsidRPr="00543DAA" w:rsidRDefault="00543DAA" w:rsidP="00543DAA">
      <w:pPr>
        <w:widowControl w:val="0"/>
        <w:autoSpaceDE w:val="0"/>
        <w:autoSpaceDN w:val="0"/>
        <w:adjustRightInd w:val="0"/>
        <w:spacing w:after="0" w:line="240" w:lineRule="auto"/>
        <w:ind w:right="-284"/>
        <w:jc w:val="both"/>
        <w:rPr>
          <w:rFonts w:ascii="Times New Roman" w:eastAsia="Times New Roman" w:hAnsi="Times New Roman" w:cs="Times New Roman"/>
          <w:lang w:eastAsia="ru-RU"/>
        </w:rPr>
      </w:pPr>
      <w:r w:rsidRPr="00543DAA">
        <w:rPr>
          <w:rFonts w:ascii="Times New Roman" w:eastAsia="Times New Roman" w:hAnsi="Times New Roman" w:cs="Times New Roman"/>
          <w:lang w:eastAsia="ru-RU"/>
        </w:rPr>
        <w:t>свидетельство о рождении (паспорт для ребенка, достигшего 14 лет):</w:t>
      </w:r>
    </w:p>
    <w:p w:rsidR="00543DAA" w:rsidRPr="00543DAA" w:rsidRDefault="00543DAA" w:rsidP="00543DAA">
      <w:pPr>
        <w:widowControl w:val="0"/>
        <w:autoSpaceDE w:val="0"/>
        <w:autoSpaceDN w:val="0"/>
        <w:adjustRightInd w:val="0"/>
        <w:spacing w:after="0" w:line="240" w:lineRule="auto"/>
        <w:ind w:right="-284"/>
        <w:jc w:val="both"/>
        <w:rPr>
          <w:rFonts w:ascii="Times New Roman" w:eastAsia="Times New Roman" w:hAnsi="Times New Roman" w:cs="Times New Roman"/>
          <w:lang w:eastAsia="ru-RU"/>
        </w:rPr>
      </w:pPr>
      <w:r w:rsidRPr="00543DAA">
        <w:rPr>
          <w:rFonts w:ascii="Times New Roman" w:eastAsia="Times New Roman" w:hAnsi="Times New Roman" w:cs="Times New Roman"/>
          <w:lang w:eastAsia="ru-RU"/>
        </w:rPr>
        <w:t xml:space="preserve">                                                          (ненужное вычеркнуть)</w:t>
      </w:r>
    </w:p>
    <w:p w:rsidR="00543DAA" w:rsidRPr="00543DAA" w:rsidRDefault="00543DAA" w:rsidP="00543DAA">
      <w:pPr>
        <w:widowControl w:val="0"/>
        <w:autoSpaceDE w:val="0"/>
        <w:autoSpaceDN w:val="0"/>
        <w:adjustRightInd w:val="0"/>
        <w:spacing w:after="0" w:line="240" w:lineRule="auto"/>
        <w:ind w:right="-284"/>
        <w:jc w:val="both"/>
        <w:rPr>
          <w:rFonts w:ascii="Times New Roman" w:eastAsia="Times New Roman" w:hAnsi="Times New Roman" w:cs="Times New Roman"/>
          <w:lang w:eastAsia="ru-RU"/>
        </w:rPr>
      </w:pPr>
      <w:r w:rsidRPr="00543DAA">
        <w:rPr>
          <w:rFonts w:ascii="Times New Roman" w:eastAsia="Times New Roman" w:hAnsi="Times New Roman" w:cs="Times New Roman"/>
          <w:lang w:eastAsia="ru-RU"/>
        </w:rPr>
        <w:t>серия __________ № ____________, выданный _______________________ «__» ________________ 20__ г.,</w:t>
      </w:r>
    </w:p>
    <w:p w:rsidR="00543DAA" w:rsidRPr="00543DAA" w:rsidRDefault="00543DAA" w:rsidP="00543DAA">
      <w:pPr>
        <w:widowControl w:val="0"/>
        <w:autoSpaceDE w:val="0"/>
        <w:autoSpaceDN w:val="0"/>
        <w:adjustRightInd w:val="0"/>
        <w:spacing w:after="0" w:line="240" w:lineRule="auto"/>
        <w:ind w:right="-284"/>
        <w:jc w:val="both"/>
        <w:rPr>
          <w:rFonts w:ascii="Times New Roman" w:eastAsia="Times New Roman" w:hAnsi="Times New Roman" w:cs="Times New Roman"/>
          <w:lang w:eastAsia="ru-RU"/>
        </w:rPr>
      </w:pPr>
      <w:r w:rsidRPr="00543DAA">
        <w:rPr>
          <w:rFonts w:ascii="Times New Roman" w:eastAsia="Times New Roman" w:hAnsi="Times New Roman" w:cs="Times New Roman"/>
          <w:lang w:eastAsia="ru-RU"/>
        </w:rPr>
        <w:t>проживает по адресу: _______________________________________________________________________;</w:t>
      </w:r>
    </w:p>
    <w:p w:rsidR="00543DAA" w:rsidRPr="00543DAA" w:rsidRDefault="00543DAA" w:rsidP="00543DAA">
      <w:pPr>
        <w:widowControl w:val="0"/>
        <w:autoSpaceDE w:val="0"/>
        <w:autoSpaceDN w:val="0"/>
        <w:adjustRightInd w:val="0"/>
        <w:spacing w:after="0" w:line="240" w:lineRule="auto"/>
        <w:ind w:right="-284"/>
        <w:jc w:val="both"/>
        <w:rPr>
          <w:rFonts w:ascii="Times New Roman" w:eastAsia="Times New Roman" w:hAnsi="Times New Roman" w:cs="Times New Roman"/>
          <w:lang w:eastAsia="ru-RU"/>
        </w:rPr>
      </w:pPr>
      <w:r w:rsidRPr="00543DAA">
        <w:rPr>
          <w:rFonts w:ascii="Times New Roman" w:eastAsia="Times New Roman" w:hAnsi="Times New Roman" w:cs="Times New Roman"/>
          <w:lang w:eastAsia="ru-RU"/>
        </w:rPr>
        <w:t>___________________________________________________________________________</w:t>
      </w:r>
    </w:p>
    <w:p w:rsidR="00543DAA" w:rsidRPr="00543DAA" w:rsidRDefault="00543DAA" w:rsidP="00543DAA">
      <w:pPr>
        <w:widowControl w:val="0"/>
        <w:autoSpaceDE w:val="0"/>
        <w:autoSpaceDN w:val="0"/>
        <w:adjustRightInd w:val="0"/>
        <w:spacing w:after="0" w:line="240" w:lineRule="auto"/>
        <w:ind w:right="-284"/>
        <w:jc w:val="both"/>
        <w:rPr>
          <w:rFonts w:ascii="Times New Roman" w:eastAsia="Times New Roman" w:hAnsi="Times New Roman" w:cs="Times New Roman"/>
          <w:lang w:eastAsia="ru-RU"/>
        </w:rPr>
      </w:pPr>
      <w:r w:rsidRPr="00543DAA">
        <w:rPr>
          <w:rFonts w:ascii="Times New Roman" w:eastAsia="Times New Roman" w:hAnsi="Times New Roman" w:cs="Times New Roman"/>
          <w:lang w:eastAsia="ru-RU"/>
        </w:rPr>
        <w:t xml:space="preserve">                                           (Ф.И.О., дата рождения)</w:t>
      </w:r>
    </w:p>
    <w:p w:rsidR="00543DAA" w:rsidRPr="00543DAA" w:rsidRDefault="00543DAA" w:rsidP="00543DAA">
      <w:pPr>
        <w:widowControl w:val="0"/>
        <w:autoSpaceDE w:val="0"/>
        <w:autoSpaceDN w:val="0"/>
        <w:adjustRightInd w:val="0"/>
        <w:spacing w:after="0" w:line="240" w:lineRule="auto"/>
        <w:ind w:right="-284"/>
        <w:jc w:val="both"/>
        <w:rPr>
          <w:rFonts w:ascii="Times New Roman" w:eastAsia="Times New Roman" w:hAnsi="Times New Roman" w:cs="Times New Roman"/>
          <w:lang w:eastAsia="ru-RU"/>
        </w:rPr>
      </w:pPr>
      <w:r w:rsidRPr="00543DAA">
        <w:rPr>
          <w:rFonts w:ascii="Times New Roman" w:eastAsia="Times New Roman" w:hAnsi="Times New Roman" w:cs="Times New Roman"/>
          <w:lang w:eastAsia="ru-RU"/>
        </w:rPr>
        <w:t>свидетельство о рождении (паспорт для ребенка, достигшего 14 лет):</w:t>
      </w:r>
    </w:p>
    <w:p w:rsidR="00543DAA" w:rsidRPr="00543DAA" w:rsidRDefault="00543DAA" w:rsidP="00543DAA">
      <w:pPr>
        <w:widowControl w:val="0"/>
        <w:autoSpaceDE w:val="0"/>
        <w:autoSpaceDN w:val="0"/>
        <w:adjustRightInd w:val="0"/>
        <w:spacing w:after="0" w:line="240" w:lineRule="auto"/>
        <w:ind w:right="-284"/>
        <w:jc w:val="both"/>
        <w:rPr>
          <w:rFonts w:ascii="Times New Roman" w:eastAsia="Times New Roman" w:hAnsi="Times New Roman" w:cs="Times New Roman"/>
          <w:lang w:eastAsia="ru-RU"/>
        </w:rPr>
      </w:pPr>
      <w:r w:rsidRPr="00543DAA">
        <w:rPr>
          <w:rFonts w:ascii="Times New Roman" w:eastAsia="Times New Roman" w:hAnsi="Times New Roman" w:cs="Times New Roman"/>
          <w:lang w:eastAsia="ru-RU"/>
        </w:rPr>
        <w:t xml:space="preserve">                                                       (ненужное вычеркнуть)</w:t>
      </w:r>
    </w:p>
    <w:p w:rsidR="00543DAA" w:rsidRPr="00543DAA" w:rsidRDefault="00543DAA" w:rsidP="00543DAA">
      <w:pPr>
        <w:widowControl w:val="0"/>
        <w:autoSpaceDE w:val="0"/>
        <w:autoSpaceDN w:val="0"/>
        <w:adjustRightInd w:val="0"/>
        <w:spacing w:after="0" w:line="240" w:lineRule="auto"/>
        <w:ind w:right="-284"/>
        <w:jc w:val="both"/>
        <w:rPr>
          <w:rFonts w:ascii="Times New Roman" w:eastAsia="Times New Roman" w:hAnsi="Times New Roman" w:cs="Times New Roman"/>
          <w:lang w:eastAsia="ru-RU"/>
        </w:rPr>
      </w:pPr>
      <w:r w:rsidRPr="00543DAA">
        <w:rPr>
          <w:rFonts w:ascii="Times New Roman" w:eastAsia="Times New Roman" w:hAnsi="Times New Roman" w:cs="Times New Roman"/>
          <w:lang w:eastAsia="ru-RU"/>
        </w:rPr>
        <w:t>серия __________ № ____________, выданный_______________________ «__» ________________ 20__ г.,</w:t>
      </w:r>
    </w:p>
    <w:p w:rsidR="00543DAA" w:rsidRPr="00543DAA" w:rsidRDefault="00543DAA" w:rsidP="00543DAA">
      <w:pPr>
        <w:widowControl w:val="0"/>
        <w:autoSpaceDE w:val="0"/>
        <w:autoSpaceDN w:val="0"/>
        <w:adjustRightInd w:val="0"/>
        <w:spacing w:after="0" w:line="240" w:lineRule="auto"/>
        <w:ind w:right="-284"/>
        <w:jc w:val="both"/>
        <w:rPr>
          <w:rFonts w:ascii="Times New Roman" w:eastAsia="Times New Roman" w:hAnsi="Times New Roman" w:cs="Times New Roman"/>
          <w:lang w:eastAsia="ru-RU"/>
        </w:rPr>
      </w:pPr>
      <w:r w:rsidRPr="00543DAA">
        <w:rPr>
          <w:rFonts w:ascii="Times New Roman" w:eastAsia="Times New Roman" w:hAnsi="Times New Roman" w:cs="Times New Roman"/>
          <w:lang w:eastAsia="ru-RU"/>
        </w:rPr>
        <w:t>проживает по адресу: ______________________________________________________</w:t>
      </w:r>
    </w:p>
    <w:p w:rsidR="00543DAA" w:rsidRPr="00543DAA" w:rsidRDefault="00543DAA" w:rsidP="00543DAA">
      <w:pPr>
        <w:widowControl w:val="0"/>
        <w:autoSpaceDE w:val="0"/>
        <w:autoSpaceDN w:val="0"/>
        <w:adjustRightInd w:val="0"/>
        <w:spacing w:after="0" w:line="240" w:lineRule="auto"/>
        <w:ind w:right="-284"/>
        <w:jc w:val="both"/>
        <w:rPr>
          <w:rFonts w:ascii="Times New Roman" w:eastAsia="Times New Roman" w:hAnsi="Times New Roman" w:cs="Times New Roman"/>
          <w:lang w:eastAsia="ru-RU"/>
        </w:rPr>
      </w:pPr>
    </w:p>
    <w:p w:rsidR="00543DAA" w:rsidRPr="00543DAA" w:rsidRDefault="00543DAA" w:rsidP="00543DAA">
      <w:pPr>
        <w:widowControl w:val="0"/>
        <w:autoSpaceDE w:val="0"/>
        <w:autoSpaceDN w:val="0"/>
        <w:adjustRightInd w:val="0"/>
        <w:spacing w:after="0" w:line="240" w:lineRule="auto"/>
        <w:ind w:right="-284"/>
        <w:jc w:val="both"/>
        <w:rPr>
          <w:rFonts w:ascii="Times New Roman" w:eastAsia="Times New Roman" w:hAnsi="Times New Roman" w:cs="Times New Roman"/>
          <w:lang w:eastAsia="ru-RU"/>
        </w:rPr>
      </w:pPr>
      <w:proofErr w:type="gramStart"/>
      <w:r w:rsidRPr="00543DAA">
        <w:rPr>
          <w:rFonts w:ascii="Times New Roman" w:eastAsia="Times New Roman" w:hAnsi="Times New Roman" w:cs="Times New Roman"/>
          <w:lang w:eastAsia="ru-RU"/>
        </w:rPr>
        <w:t>С  условиями</w:t>
      </w:r>
      <w:proofErr w:type="gramEnd"/>
      <w:r w:rsidRPr="00543DAA">
        <w:rPr>
          <w:rFonts w:ascii="Times New Roman" w:eastAsia="Times New Roman" w:hAnsi="Times New Roman" w:cs="Times New Roman"/>
          <w:lang w:eastAsia="ru-RU"/>
        </w:rPr>
        <w:t xml:space="preserve">  участия  в  мероприятия по обеспечению жильем молодых семей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ознакомлен (ознакомлены) и  обязуюсь (обязуемся) их выполнять:</w:t>
      </w:r>
    </w:p>
    <w:p w:rsidR="00543DAA" w:rsidRPr="00543DAA" w:rsidRDefault="00543DAA" w:rsidP="00543DAA">
      <w:pPr>
        <w:widowControl w:val="0"/>
        <w:autoSpaceDE w:val="0"/>
        <w:autoSpaceDN w:val="0"/>
        <w:adjustRightInd w:val="0"/>
        <w:spacing w:after="0" w:line="240" w:lineRule="auto"/>
        <w:ind w:right="-284"/>
        <w:jc w:val="both"/>
        <w:rPr>
          <w:rFonts w:ascii="Times New Roman" w:eastAsia="Times New Roman" w:hAnsi="Times New Roman" w:cs="Times New Roman"/>
          <w:lang w:eastAsia="ru-RU"/>
        </w:rPr>
      </w:pPr>
      <w:r w:rsidRPr="00543DAA">
        <w:rPr>
          <w:rFonts w:ascii="Times New Roman" w:eastAsia="Times New Roman" w:hAnsi="Times New Roman" w:cs="Times New Roman"/>
          <w:lang w:eastAsia="ru-RU"/>
        </w:rPr>
        <w:t xml:space="preserve">    1) ______________________________________  _________  ______</w:t>
      </w:r>
    </w:p>
    <w:p w:rsidR="00543DAA" w:rsidRPr="00543DAA" w:rsidRDefault="00543DAA" w:rsidP="00543DAA">
      <w:pPr>
        <w:widowControl w:val="0"/>
        <w:autoSpaceDE w:val="0"/>
        <w:autoSpaceDN w:val="0"/>
        <w:adjustRightInd w:val="0"/>
        <w:spacing w:after="0" w:line="240" w:lineRule="auto"/>
        <w:ind w:right="-284"/>
        <w:jc w:val="both"/>
        <w:rPr>
          <w:rFonts w:ascii="Times New Roman" w:eastAsia="Times New Roman" w:hAnsi="Times New Roman" w:cs="Times New Roman"/>
          <w:lang w:eastAsia="ru-RU"/>
        </w:rPr>
      </w:pPr>
      <w:r w:rsidRPr="00543DAA">
        <w:rPr>
          <w:rFonts w:ascii="Times New Roman" w:eastAsia="Times New Roman" w:hAnsi="Times New Roman" w:cs="Times New Roman"/>
          <w:lang w:eastAsia="ru-RU"/>
        </w:rPr>
        <w:t xml:space="preserve">                (Ф.И.О. совершеннолетнего члена </w:t>
      </w:r>
      <w:proofErr w:type="gramStart"/>
      <w:r w:rsidRPr="00543DAA">
        <w:rPr>
          <w:rFonts w:ascii="Times New Roman" w:eastAsia="Times New Roman" w:hAnsi="Times New Roman" w:cs="Times New Roman"/>
          <w:lang w:eastAsia="ru-RU"/>
        </w:rPr>
        <w:t>семьи)  (</w:t>
      </w:r>
      <w:proofErr w:type="gramEnd"/>
      <w:r w:rsidRPr="00543DAA">
        <w:rPr>
          <w:rFonts w:ascii="Times New Roman" w:eastAsia="Times New Roman" w:hAnsi="Times New Roman" w:cs="Times New Roman"/>
          <w:lang w:eastAsia="ru-RU"/>
        </w:rPr>
        <w:t>подпись)  (дата)</w:t>
      </w:r>
    </w:p>
    <w:p w:rsidR="00543DAA" w:rsidRPr="00543DAA" w:rsidRDefault="00543DAA" w:rsidP="00543DAA">
      <w:pPr>
        <w:widowControl w:val="0"/>
        <w:autoSpaceDE w:val="0"/>
        <w:autoSpaceDN w:val="0"/>
        <w:adjustRightInd w:val="0"/>
        <w:spacing w:after="0" w:line="240" w:lineRule="auto"/>
        <w:ind w:right="-284"/>
        <w:jc w:val="both"/>
        <w:rPr>
          <w:rFonts w:ascii="Times New Roman" w:eastAsia="Times New Roman" w:hAnsi="Times New Roman" w:cs="Times New Roman"/>
          <w:lang w:eastAsia="ru-RU"/>
        </w:rPr>
      </w:pPr>
      <w:r w:rsidRPr="00543DAA">
        <w:rPr>
          <w:rFonts w:ascii="Times New Roman" w:eastAsia="Times New Roman" w:hAnsi="Times New Roman" w:cs="Times New Roman"/>
          <w:lang w:eastAsia="ru-RU"/>
        </w:rPr>
        <w:t xml:space="preserve">    2) ______________________________________  _________  ______</w:t>
      </w:r>
    </w:p>
    <w:p w:rsidR="00543DAA" w:rsidRPr="00543DAA" w:rsidRDefault="00543DAA" w:rsidP="00543DAA">
      <w:pPr>
        <w:widowControl w:val="0"/>
        <w:autoSpaceDE w:val="0"/>
        <w:autoSpaceDN w:val="0"/>
        <w:adjustRightInd w:val="0"/>
        <w:spacing w:after="0" w:line="240" w:lineRule="auto"/>
        <w:ind w:right="-284"/>
        <w:jc w:val="both"/>
        <w:rPr>
          <w:rFonts w:ascii="Times New Roman" w:eastAsia="Times New Roman" w:hAnsi="Times New Roman" w:cs="Times New Roman"/>
          <w:lang w:eastAsia="ru-RU"/>
        </w:rPr>
      </w:pPr>
      <w:r w:rsidRPr="00543DAA">
        <w:rPr>
          <w:rFonts w:ascii="Times New Roman" w:eastAsia="Times New Roman" w:hAnsi="Times New Roman" w:cs="Times New Roman"/>
          <w:lang w:eastAsia="ru-RU"/>
        </w:rPr>
        <w:t xml:space="preserve">               (Ф.И.О. совершеннолетнего члена </w:t>
      </w:r>
      <w:proofErr w:type="gramStart"/>
      <w:r w:rsidRPr="00543DAA">
        <w:rPr>
          <w:rFonts w:ascii="Times New Roman" w:eastAsia="Times New Roman" w:hAnsi="Times New Roman" w:cs="Times New Roman"/>
          <w:lang w:eastAsia="ru-RU"/>
        </w:rPr>
        <w:t>семьи)  (</w:t>
      </w:r>
      <w:proofErr w:type="gramEnd"/>
      <w:r w:rsidRPr="00543DAA">
        <w:rPr>
          <w:rFonts w:ascii="Times New Roman" w:eastAsia="Times New Roman" w:hAnsi="Times New Roman" w:cs="Times New Roman"/>
          <w:lang w:eastAsia="ru-RU"/>
        </w:rPr>
        <w:t>подпись)  (дата)</w:t>
      </w:r>
    </w:p>
    <w:p w:rsidR="00543DAA" w:rsidRPr="00543DAA" w:rsidRDefault="00543DAA" w:rsidP="00543DAA">
      <w:pPr>
        <w:widowControl w:val="0"/>
        <w:autoSpaceDE w:val="0"/>
        <w:autoSpaceDN w:val="0"/>
        <w:adjustRightInd w:val="0"/>
        <w:spacing w:after="0" w:line="240" w:lineRule="auto"/>
        <w:ind w:right="-284"/>
        <w:jc w:val="both"/>
        <w:rPr>
          <w:rFonts w:ascii="Times New Roman" w:eastAsia="Times New Roman" w:hAnsi="Times New Roman" w:cs="Times New Roman"/>
          <w:lang w:eastAsia="ru-RU"/>
        </w:rPr>
      </w:pPr>
      <w:r w:rsidRPr="00543DAA">
        <w:rPr>
          <w:rFonts w:ascii="Times New Roman" w:eastAsia="Times New Roman" w:hAnsi="Times New Roman" w:cs="Times New Roman"/>
          <w:lang w:eastAsia="ru-RU"/>
        </w:rPr>
        <w:t xml:space="preserve">    </w:t>
      </w:r>
    </w:p>
    <w:p w:rsidR="00543DAA" w:rsidRPr="00543DAA" w:rsidRDefault="00543DAA" w:rsidP="00543DAA">
      <w:pPr>
        <w:widowControl w:val="0"/>
        <w:autoSpaceDE w:val="0"/>
        <w:autoSpaceDN w:val="0"/>
        <w:adjustRightInd w:val="0"/>
        <w:spacing w:after="0" w:line="240" w:lineRule="auto"/>
        <w:ind w:right="-284"/>
        <w:jc w:val="both"/>
        <w:rPr>
          <w:rFonts w:ascii="Times New Roman" w:eastAsia="Times New Roman" w:hAnsi="Times New Roman" w:cs="Times New Roman"/>
          <w:lang w:eastAsia="ru-RU"/>
        </w:rPr>
      </w:pPr>
      <w:r w:rsidRPr="00543DAA">
        <w:rPr>
          <w:rFonts w:ascii="Times New Roman" w:eastAsia="Times New Roman" w:hAnsi="Times New Roman" w:cs="Times New Roman"/>
          <w:lang w:eastAsia="ru-RU"/>
        </w:rPr>
        <w:t>К заявлению прилагаются следующие документы:</w:t>
      </w:r>
    </w:p>
    <w:p w:rsidR="00543DAA" w:rsidRPr="00543DAA" w:rsidRDefault="00543DAA" w:rsidP="00543DAA">
      <w:pPr>
        <w:widowControl w:val="0"/>
        <w:autoSpaceDE w:val="0"/>
        <w:autoSpaceDN w:val="0"/>
        <w:adjustRightInd w:val="0"/>
        <w:spacing w:after="0" w:line="240" w:lineRule="auto"/>
        <w:ind w:right="-284"/>
        <w:jc w:val="both"/>
        <w:rPr>
          <w:rFonts w:ascii="Times New Roman" w:eastAsia="Times New Roman" w:hAnsi="Times New Roman" w:cs="Times New Roman"/>
          <w:lang w:eastAsia="ru-RU"/>
        </w:rPr>
      </w:pPr>
      <w:r w:rsidRPr="00543DAA">
        <w:rPr>
          <w:rFonts w:ascii="Times New Roman" w:eastAsia="Times New Roman" w:hAnsi="Times New Roman" w:cs="Times New Roman"/>
          <w:lang w:eastAsia="ru-RU"/>
        </w:rPr>
        <w:t xml:space="preserve">    1)__________________________________________________________________________;</w:t>
      </w:r>
    </w:p>
    <w:p w:rsidR="00543DAA" w:rsidRPr="00543DAA" w:rsidRDefault="00543DAA" w:rsidP="00543DAA">
      <w:pPr>
        <w:widowControl w:val="0"/>
        <w:autoSpaceDE w:val="0"/>
        <w:autoSpaceDN w:val="0"/>
        <w:adjustRightInd w:val="0"/>
        <w:spacing w:after="0" w:line="240" w:lineRule="auto"/>
        <w:ind w:right="-284"/>
        <w:jc w:val="both"/>
        <w:rPr>
          <w:rFonts w:ascii="Times New Roman" w:eastAsia="Times New Roman" w:hAnsi="Times New Roman" w:cs="Times New Roman"/>
          <w:lang w:eastAsia="ru-RU"/>
        </w:rPr>
      </w:pPr>
      <w:r w:rsidRPr="00543DAA">
        <w:rPr>
          <w:rFonts w:ascii="Times New Roman" w:eastAsia="Times New Roman" w:hAnsi="Times New Roman" w:cs="Times New Roman"/>
          <w:lang w:eastAsia="ru-RU"/>
        </w:rPr>
        <w:t xml:space="preserve">            (наименование и номер документа, кем и когда выдан)</w:t>
      </w:r>
    </w:p>
    <w:p w:rsidR="00543DAA" w:rsidRPr="00543DAA" w:rsidRDefault="00543DAA" w:rsidP="00543DAA">
      <w:pPr>
        <w:widowControl w:val="0"/>
        <w:autoSpaceDE w:val="0"/>
        <w:autoSpaceDN w:val="0"/>
        <w:adjustRightInd w:val="0"/>
        <w:spacing w:after="0" w:line="240" w:lineRule="auto"/>
        <w:ind w:right="-284"/>
        <w:jc w:val="both"/>
        <w:rPr>
          <w:rFonts w:ascii="Times New Roman" w:eastAsia="Times New Roman" w:hAnsi="Times New Roman" w:cs="Times New Roman"/>
          <w:lang w:eastAsia="ru-RU"/>
        </w:rPr>
      </w:pPr>
      <w:r w:rsidRPr="00543DAA">
        <w:rPr>
          <w:rFonts w:ascii="Times New Roman" w:eastAsia="Times New Roman" w:hAnsi="Times New Roman" w:cs="Times New Roman"/>
          <w:lang w:eastAsia="ru-RU"/>
        </w:rPr>
        <w:t xml:space="preserve">    2)__________________________________________________________________________;</w:t>
      </w:r>
    </w:p>
    <w:p w:rsidR="00543DAA" w:rsidRPr="00543DAA" w:rsidRDefault="00543DAA" w:rsidP="00543DAA">
      <w:pPr>
        <w:widowControl w:val="0"/>
        <w:autoSpaceDE w:val="0"/>
        <w:autoSpaceDN w:val="0"/>
        <w:adjustRightInd w:val="0"/>
        <w:spacing w:after="0" w:line="240" w:lineRule="auto"/>
        <w:ind w:right="-284"/>
        <w:jc w:val="both"/>
        <w:rPr>
          <w:rFonts w:ascii="Times New Roman" w:eastAsia="Times New Roman" w:hAnsi="Times New Roman" w:cs="Times New Roman"/>
          <w:lang w:eastAsia="ru-RU"/>
        </w:rPr>
      </w:pPr>
      <w:r w:rsidRPr="00543DAA">
        <w:rPr>
          <w:rFonts w:ascii="Times New Roman" w:eastAsia="Times New Roman" w:hAnsi="Times New Roman" w:cs="Times New Roman"/>
          <w:lang w:eastAsia="ru-RU"/>
        </w:rPr>
        <w:t xml:space="preserve">            (наименование и номер документа, кем и когда выдан)</w:t>
      </w:r>
    </w:p>
    <w:p w:rsidR="00543DAA" w:rsidRPr="00543DAA" w:rsidRDefault="00543DAA" w:rsidP="00543DAA">
      <w:pPr>
        <w:widowControl w:val="0"/>
        <w:autoSpaceDE w:val="0"/>
        <w:autoSpaceDN w:val="0"/>
        <w:adjustRightInd w:val="0"/>
        <w:spacing w:after="0" w:line="240" w:lineRule="auto"/>
        <w:ind w:right="-284"/>
        <w:jc w:val="both"/>
        <w:rPr>
          <w:rFonts w:ascii="Times New Roman" w:eastAsia="Times New Roman" w:hAnsi="Times New Roman" w:cs="Times New Roman"/>
          <w:lang w:eastAsia="ru-RU"/>
        </w:rPr>
      </w:pPr>
      <w:r w:rsidRPr="00543DAA">
        <w:rPr>
          <w:rFonts w:ascii="Times New Roman" w:eastAsia="Times New Roman" w:hAnsi="Times New Roman" w:cs="Times New Roman"/>
          <w:lang w:eastAsia="ru-RU"/>
        </w:rPr>
        <w:t xml:space="preserve"> </w:t>
      </w:r>
      <w:proofErr w:type="gramStart"/>
      <w:r w:rsidRPr="00543DAA">
        <w:rPr>
          <w:rFonts w:ascii="Times New Roman" w:eastAsia="Times New Roman" w:hAnsi="Times New Roman" w:cs="Times New Roman"/>
          <w:lang w:eastAsia="ru-RU"/>
        </w:rPr>
        <w:t>Заявление  и</w:t>
      </w:r>
      <w:proofErr w:type="gramEnd"/>
      <w:r w:rsidRPr="00543DAA">
        <w:rPr>
          <w:rFonts w:ascii="Times New Roman" w:eastAsia="Times New Roman" w:hAnsi="Times New Roman" w:cs="Times New Roman"/>
          <w:lang w:eastAsia="ru-RU"/>
        </w:rPr>
        <w:t xml:space="preserve">  прилагаемые  к  нему   согласно   перечню  документы  приняты «__» ____________ 20__ г.</w:t>
      </w:r>
    </w:p>
    <w:p w:rsidR="00543DAA" w:rsidRPr="00543DAA" w:rsidRDefault="00543DAA" w:rsidP="00543DAA">
      <w:pPr>
        <w:widowControl w:val="0"/>
        <w:autoSpaceDE w:val="0"/>
        <w:autoSpaceDN w:val="0"/>
        <w:adjustRightInd w:val="0"/>
        <w:spacing w:after="0" w:line="240" w:lineRule="auto"/>
        <w:ind w:right="-284"/>
        <w:jc w:val="both"/>
        <w:rPr>
          <w:rFonts w:ascii="Times New Roman" w:eastAsia="Times New Roman" w:hAnsi="Times New Roman" w:cs="Times New Roman"/>
          <w:lang w:eastAsia="ru-RU"/>
        </w:rPr>
      </w:pPr>
      <w:r w:rsidRPr="00543DAA">
        <w:rPr>
          <w:rFonts w:ascii="Times New Roman" w:eastAsia="Times New Roman" w:hAnsi="Times New Roman" w:cs="Times New Roman"/>
          <w:lang w:eastAsia="ru-RU"/>
        </w:rPr>
        <w:t>____________________________________             _______________    _____________________</w:t>
      </w:r>
    </w:p>
    <w:p w:rsidR="00543DAA" w:rsidRPr="00543DAA" w:rsidRDefault="00543DAA" w:rsidP="00543DAA">
      <w:pPr>
        <w:widowControl w:val="0"/>
        <w:autoSpaceDE w:val="0"/>
        <w:autoSpaceDN w:val="0"/>
        <w:adjustRightInd w:val="0"/>
        <w:spacing w:after="0" w:line="240" w:lineRule="auto"/>
        <w:ind w:right="-284"/>
        <w:jc w:val="both"/>
        <w:rPr>
          <w:rFonts w:ascii="Times New Roman" w:eastAsia="Times New Roman" w:hAnsi="Times New Roman" w:cs="Times New Roman"/>
          <w:lang w:eastAsia="ru-RU"/>
        </w:rPr>
      </w:pPr>
      <w:r w:rsidRPr="00543DAA">
        <w:rPr>
          <w:rFonts w:ascii="Times New Roman" w:eastAsia="Times New Roman" w:hAnsi="Times New Roman" w:cs="Times New Roman"/>
          <w:lang w:eastAsia="ru-RU"/>
        </w:rPr>
        <w:t xml:space="preserve"> (должность лица, </w:t>
      </w:r>
      <w:proofErr w:type="gramStart"/>
      <w:r w:rsidRPr="00543DAA">
        <w:rPr>
          <w:rFonts w:ascii="Times New Roman" w:eastAsia="Times New Roman" w:hAnsi="Times New Roman" w:cs="Times New Roman"/>
          <w:lang w:eastAsia="ru-RU"/>
        </w:rPr>
        <w:t>принявшего  заявление</w:t>
      </w:r>
      <w:proofErr w:type="gramEnd"/>
      <w:r w:rsidRPr="00543DAA">
        <w:rPr>
          <w:rFonts w:ascii="Times New Roman" w:eastAsia="Times New Roman" w:hAnsi="Times New Roman" w:cs="Times New Roman"/>
          <w:lang w:eastAsia="ru-RU"/>
        </w:rPr>
        <w:t>)            (подпись, дата)        (расшифровка подписи)</w:t>
      </w:r>
    </w:p>
    <w:p w:rsidR="00543DAA" w:rsidRPr="00543DAA" w:rsidRDefault="00543DAA" w:rsidP="00543DAA">
      <w:pPr>
        <w:widowControl w:val="0"/>
        <w:autoSpaceDE w:val="0"/>
        <w:autoSpaceDN w:val="0"/>
        <w:adjustRightInd w:val="0"/>
        <w:spacing w:after="0" w:line="240" w:lineRule="auto"/>
        <w:ind w:right="-284"/>
        <w:jc w:val="both"/>
        <w:rPr>
          <w:rFonts w:ascii="Times New Roman" w:eastAsia="Times New Roman" w:hAnsi="Times New Roman" w:cs="Times New Roman"/>
          <w:lang w:eastAsia="ru-RU"/>
        </w:rPr>
      </w:pPr>
    </w:p>
    <w:p w:rsidR="00543DAA" w:rsidRPr="00543DAA" w:rsidRDefault="00543DAA" w:rsidP="00543DAA">
      <w:pPr>
        <w:widowControl w:val="0"/>
        <w:autoSpaceDE w:val="0"/>
        <w:autoSpaceDN w:val="0"/>
        <w:adjustRightInd w:val="0"/>
        <w:spacing w:after="0" w:line="240" w:lineRule="auto"/>
        <w:rPr>
          <w:rFonts w:ascii="Times New Roman" w:eastAsia="Times New Roman" w:hAnsi="Times New Roman" w:cs="Times New Roman"/>
          <w:lang w:eastAsia="ru-RU"/>
        </w:rPr>
      </w:pPr>
      <w:r w:rsidRPr="00543DAA">
        <w:rPr>
          <w:rFonts w:ascii="Times New Roman" w:eastAsia="Times New Roman" w:hAnsi="Times New Roman" w:cs="Times New Roman"/>
          <w:lang w:eastAsia="ru-RU"/>
        </w:rPr>
        <w:t>Результат рассмотрения заявления прошу: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
        <w:gridCol w:w="9668"/>
      </w:tblGrid>
      <w:tr w:rsidR="00543DAA" w:rsidRPr="00543DAA" w:rsidTr="00543DAA">
        <w:tc>
          <w:tcPr>
            <w:tcW w:w="534" w:type="dxa"/>
            <w:tcBorders>
              <w:right w:val="single" w:sz="4" w:space="0" w:color="auto"/>
            </w:tcBorders>
            <w:shd w:val="clear" w:color="auto" w:fill="auto"/>
          </w:tcPr>
          <w:p w:rsidR="00543DAA" w:rsidRPr="00543DAA" w:rsidRDefault="00543DAA" w:rsidP="00543DAA">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9747" w:type="dxa"/>
            <w:tcBorders>
              <w:top w:val="nil"/>
              <w:left w:val="single" w:sz="4" w:space="0" w:color="auto"/>
              <w:bottom w:val="nil"/>
              <w:right w:val="nil"/>
            </w:tcBorders>
            <w:shd w:val="clear" w:color="auto" w:fill="auto"/>
          </w:tcPr>
          <w:p w:rsidR="00543DAA" w:rsidRPr="00543DAA" w:rsidRDefault="00543DAA" w:rsidP="00543DAA">
            <w:pPr>
              <w:widowControl w:val="0"/>
              <w:autoSpaceDE w:val="0"/>
              <w:autoSpaceDN w:val="0"/>
              <w:adjustRightInd w:val="0"/>
              <w:spacing w:after="0" w:line="240" w:lineRule="auto"/>
              <w:rPr>
                <w:rFonts w:ascii="Times New Roman" w:eastAsia="Times New Roman" w:hAnsi="Times New Roman" w:cs="Times New Roman"/>
                <w:lang w:eastAsia="ru-RU"/>
              </w:rPr>
            </w:pPr>
            <w:r w:rsidRPr="00543DAA">
              <w:rPr>
                <w:rFonts w:ascii="Times New Roman" w:eastAsia="Times New Roman" w:hAnsi="Times New Roman" w:cs="Times New Roman"/>
                <w:lang w:eastAsia="ru-RU"/>
              </w:rPr>
              <w:t>выдать на руки в Администрации</w:t>
            </w:r>
          </w:p>
        </w:tc>
      </w:tr>
      <w:tr w:rsidR="00543DAA" w:rsidRPr="00543DAA" w:rsidTr="00543DAA">
        <w:tc>
          <w:tcPr>
            <w:tcW w:w="534" w:type="dxa"/>
            <w:tcBorders>
              <w:right w:val="single" w:sz="4" w:space="0" w:color="auto"/>
            </w:tcBorders>
            <w:shd w:val="clear" w:color="auto" w:fill="auto"/>
          </w:tcPr>
          <w:p w:rsidR="00543DAA" w:rsidRPr="00543DAA" w:rsidRDefault="00543DAA" w:rsidP="00543DAA">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9747" w:type="dxa"/>
            <w:tcBorders>
              <w:top w:val="nil"/>
              <w:left w:val="single" w:sz="4" w:space="0" w:color="auto"/>
              <w:bottom w:val="nil"/>
              <w:right w:val="nil"/>
            </w:tcBorders>
            <w:shd w:val="clear" w:color="auto" w:fill="auto"/>
          </w:tcPr>
          <w:p w:rsidR="00543DAA" w:rsidRPr="00543DAA" w:rsidRDefault="00543DAA" w:rsidP="00543DAA">
            <w:pPr>
              <w:widowControl w:val="0"/>
              <w:autoSpaceDE w:val="0"/>
              <w:autoSpaceDN w:val="0"/>
              <w:adjustRightInd w:val="0"/>
              <w:spacing w:after="0" w:line="240" w:lineRule="auto"/>
              <w:rPr>
                <w:rFonts w:ascii="Times New Roman" w:eastAsia="Times New Roman" w:hAnsi="Times New Roman" w:cs="Times New Roman"/>
                <w:lang w:eastAsia="ru-RU"/>
              </w:rPr>
            </w:pPr>
            <w:r w:rsidRPr="00543DAA">
              <w:rPr>
                <w:rFonts w:ascii="Times New Roman" w:eastAsia="Times New Roman" w:hAnsi="Times New Roman" w:cs="Times New Roman"/>
                <w:lang w:eastAsia="ru-RU"/>
              </w:rPr>
              <w:t>выдать на руки в МФЦ</w:t>
            </w:r>
          </w:p>
        </w:tc>
      </w:tr>
      <w:tr w:rsidR="00543DAA" w:rsidRPr="00543DAA" w:rsidTr="00543DAA">
        <w:tc>
          <w:tcPr>
            <w:tcW w:w="534" w:type="dxa"/>
            <w:tcBorders>
              <w:right w:val="single" w:sz="4" w:space="0" w:color="auto"/>
            </w:tcBorders>
            <w:shd w:val="clear" w:color="auto" w:fill="auto"/>
          </w:tcPr>
          <w:p w:rsidR="00543DAA" w:rsidRPr="00543DAA" w:rsidRDefault="00543DAA" w:rsidP="00543DAA">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9747" w:type="dxa"/>
            <w:tcBorders>
              <w:top w:val="nil"/>
              <w:left w:val="single" w:sz="4" w:space="0" w:color="auto"/>
              <w:bottom w:val="nil"/>
              <w:right w:val="nil"/>
            </w:tcBorders>
            <w:shd w:val="clear" w:color="auto" w:fill="auto"/>
          </w:tcPr>
          <w:p w:rsidR="00543DAA" w:rsidRPr="00543DAA" w:rsidRDefault="00543DAA" w:rsidP="00543DAA">
            <w:pPr>
              <w:widowControl w:val="0"/>
              <w:autoSpaceDE w:val="0"/>
              <w:autoSpaceDN w:val="0"/>
              <w:adjustRightInd w:val="0"/>
              <w:spacing w:after="0" w:line="240" w:lineRule="auto"/>
              <w:rPr>
                <w:rFonts w:ascii="Times New Roman" w:eastAsia="Times New Roman" w:hAnsi="Times New Roman" w:cs="Times New Roman"/>
                <w:lang w:eastAsia="ru-RU"/>
              </w:rPr>
            </w:pPr>
            <w:r w:rsidRPr="00543DAA">
              <w:rPr>
                <w:rFonts w:ascii="Times New Roman" w:eastAsia="Times New Roman" w:hAnsi="Times New Roman" w:cs="Times New Roman"/>
                <w:lang w:eastAsia="ru-RU"/>
              </w:rPr>
              <w:t>направить по почте _______________</w:t>
            </w:r>
          </w:p>
        </w:tc>
      </w:tr>
      <w:tr w:rsidR="00543DAA" w:rsidRPr="00543DAA" w:rsidTr="00543DAA">
        <w:tc>
          <w:tcPr>
            <w:tcW w:w="534" w:type="dxa"/>
            <w:tcBorders>
              <w:right w:val="single" w:sz="4" w:space="0" w:color="auto"/>
            </w:tcBorders>
            <w:shd w:val="clear" w:color="auto" w:fill="auto"/>
          </w:tcPr>
          <w:p w:rsidR="00543DAA" w:rsidRPr="00543DAA" w:rsidRDefault="00543DAA" w:rsidP="00543DAA">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9747" w:type="dxa"/>
            <w:tcBorders>
              <w:top w:val="nil"/>
              <w:left w:val="single" w:sz="4" w:space="0" w:color="auto"/>
              <w:bottom w:val="nil"/>
              <w:right w:val="nil"/>
            </w:tcBorders>
            <w:shd w:val="clear" w:color="auto" w:fill="auto"/>
          </w:tcPr>
          <w:p w:rsidR="00543DAA" w:rsidRPr="00543DAA" w:rsidRDefault="00543DAA" w:rsidP="00543DAA">
            <w:pPr>
              <w:widowControl w:val="0"/>
              <w:autoSpaceDE w:val="0"/>
              <w:autoSpaceDN w:val="0"/>
              <w:adjustRightInd w:val="0"/>
              <w:spacing w:after="0" w:line="240" w:lineRule="auto"/>
              <w:rPr>
                <w:rFonts w:ascii="Times New Roman" w:eastAsia="Times New Roman" w:hAnsi="Times New Roman" w:cs="Times New Roman"/>
                <w:lang w:eastAsia="ru-RU"/>
              </w:rPr>
            </w:pPr>
            <w:r w:rsidRPr="00543DAA">
              <w:rPr>
                <w:rFonts w:ascii="Times New Roman" w:eastAsia="Times New Roman" w:hAnsi="Times New Roman" w:cs="Times New Roman"/>
                <w:lang w:eastAsia="ru-RU"/>
              </w:rPr>
              <w:t>направить в электронной форме в личный кабинет на ПГУ/ЕПГУ</w:t>
            </w:r>
          </w:p>
        </w:tc>
      </w:tr>
    </w:tbl>
    <w:p w:rsidR="00543DAA" w:rsidRPr="00543DAA" w:rsidRDefault="00543DAA" w:rsidP="00543DAA">
      <w:pPr>
        <w:widowControl w:val="0"/>
        <w:autoSpaceDE w:val="0"/>
        <w:autoSpaceDN w:val="0"/>
        <w:adjustRightInd w:val="0"/>
        <w:spacing w:after="0" w:line="240" w:lineRule="auto"/>
        <w:ind w:right="-284"/>
        <w:jc w:val="both"/>
        <w:rPr>
          <w:rFonts w:ascii="Times New Roman" w:eastAsia="Times New Roman" w:hAnsi="Times New Roman" w:cs="Times New Roman"/>
          <w:lang w:eastAsia="ru-RU"/>
        </w:rPr>
        <w:sectPr w:rsidR="00543DAA" w:rsidRPr="00543DAA" w:rsidSect="00543DAA">
          <w:pgSz w:w="11905" w:h="16838"/>
          <w:pgMar w:top="1134" w:right="567" w:bottom="851" w:left="1134" w:header="720" w:footer="720" w:gutter="0"/>
          <w:cols w:space="720"/>
          <w:noEndnote/>
          <w:docGrid w:linePitch="326"/>
        </w:sectPr>
      </w:pPr>
    </w:p>
    <w:p w:rsidR="00543DAA" w:rsidRPr="00543DAA" w:rsidRDefault="00543DAA" w:rsidP="00543DAA">
      <w:pPr>
        <w:widowControl w:val="0"/>
        <w:tabs>
          <w:tab w:val="left" w:pos="142"/>
          <w:tab w:val="left" w:pos="284"/>
        </w:tabs>
        <w:autoSpaceDE w:val="0"/>
        <w:autoSpaceDN w:val="0"/>
        <w:adjustRightInd w:val="0"/>
        <w:spacing w:after="0" w:line="240" w:lineRule="auto"/>
        <w:rPr>
          <w:rFonts w:ascii="Times New Roman" w:eastAsia="Times New Roman" w:hAnsi="Times New Roman" w:cs="Times New Roman"/>
          <w:bCs/>
          <w:sz w:val="24"/>
          <w:szCs w:val="24"/>
          <w:lang w:eastAsia="ru-RU"/>
        </w:rPr>
      </w:pPr>
    </w:p>
    <w:tbl>
      <w:tblPr>
        <w:tblW w:w="0" w:type="auto"/>
        <w:tblLook w:val="04A0" w:firstRow="1" w:lastRow="0" w:firstColumn="1" w:lastColumn="0" w:noHBand="0" w:noVBand="1"/>
      </w:tblPr>
      <w:tblGrid>
        <w:gridCol w:w="5069"/>
        <w:gridCol w:w="5069"/>
      </w:tblGrid>
      <w:tr w:rsidR="00543DAA" w:rsidRPr="00543DAA" w:rsidTr="00543DAA">
        <w:tc>
          <w:tcPr>
            <w:tcW w:w="5069" w:type="dxa"/>
            <w:shd w:val="clear" w:color="auto" w:fill="auto"/>
          </w:tcPr>
          <w:p w:rsidR="00543DAA" w:rsidRPr="00543DAA" w:rsidRDefault="00543DAA" w:rsidP="00543DAA">
            <w:pPr>
              <w:tabs>
                <w:tab w:val="left" w:pos="6237"/>
              </w:tabs>
              <w:spacing w:after="0" w:line="240" w:lineRule="auto"/>
              <w:jc w:val="right"/>
              <w:rPr>
                <w:rFonts w:ascii="Times New Roman" w:eastAsia="Calibri" w:hAnsi="Times New Roman" w:cs="Times New Roman"/>
                <w:sz w:val="24"/>
                <w:szCs w:val="24"/>
              </w:rPr>
            </w:pPr>
          </w:p>
        </w:tc>
        <w:tc>
          <w:tcPr>
            <w:tcW w:w="5069" w:type="dxa"/>
            <w:shd w:val="clear" w:color="auto" w:fill="auto"/>
          </w:tcPr>
          <w:p w:rsidR="00543DAA" w:rsidRPr="00543DAA" w:rsidRDefault="00543DAA" w:rsidP="00543DAA">
            <w:pPr>
              <w:tabs>
                <w:tab w:val="left" w:pos="6237"/>
              </w:tabs>
              <w:spacing w:after="0" w:line="240" w:lineRule="auto"/>
              <w:jc w:val="both"/>
              <w:rPr>
                <w:rFonts w:ascii="Times New Roman" w:eastAsia="Calibri" w:hAnsi="Times New Roman" w:cs="Times New Roman"/>
                <w:sz w:val="24"/>
                <w:szCs w:val="24"/>
              </w:rPr>
            </w:pPr>
            <w:r w:rsidRPr="00543DAA">
              <w:rPr>
                <w:rFonts w:ascii="Times New Roman" w:eastAsia="Calibri" w:hAnsi="Times New Roman" w:cs="Times New Roman"/>
                <w:sz w:val="24"/>
                <w:szCs w:val="24"/>
              </w:rPr>
              <w:t>Приложение № 2</w:t>
            </w:r>
          </w:p>
          <w:p w:rsidR="00543DAA" w:rsidRPr="00543DAA" w:rsidRDefault="00543DAA" w:rsidP="00543DAA">
            <w:pPr>
              <w:tabs>
                <w:tab w:val="left" w:pos="6237"/>
              </w:tabs>
              <w:spacing w:after="0" w:line="240" w:lineRule="auto"/>
              <w:jc w:val="both"/>
              <w:rPr>
                <w:rFonts w:ascii="Times New Roman" w:eastAsia="Calibri" w:hAnsi="Times New Roman" w:cs="Times New Roman"/>
                <w:sz w:val="24"/>
                <w:szCs w:val="24"/>
              </w:rPr>
            </w:pPr>
            <w:r w:rsidRPr="00543DAA">
              <w:rPr>
                <w:rFonts w:ascii="Times New Roman" w:eastAsia="Calibri" w:hAnsi="Times New Roman" w:cs="Times New Roman"/>
                <w:sz w:val="24"/>
                <w:szCs w:val="24"/>
              </w:rPr>
              <w:t>к Административному регламенту</w:t>
            </w:r>
          </w:p>
          <w:p w:rsidR="00543DAA" w:rsidRPr="00543DAA" w:rsidRDefault="00543DAA" w:rsidP="00543DAA">
            <w:pPr>
              <w:tabs>
                <w:tab w:val="left" w:pos="6237"/>
              </w:tabs>
              <w:spacing w:after="0" w:line="240" w:lineRule="auto"/>
              <w:jc w:val="both"/>
              <w:rPr>
                <w:rFonts w:ascii="Times New Roman" w:eastAsia="Calibri" w:hAnsi="Times New Roman" w:cs="Times New Roman"/>
                <w:sz w:val="24"/>
                <w:szCs w:val="24"/>
              </w:rPr>
            </w:pPr>
            <w:r w:rsidRPr="00543DAA">
              <w:rPr>
                <w:rFonts w:ascii="Times New Roman" w:eastAsia="Calibri" w:hAnsi="Times New Roman" w:cs="Times New Roman"/>
                <w:sz w:val="24"/>
                <w:szCs w:val="24"/>
              </w:rPr>
              <w:t>предоставления администрацией</w:t>
            </w:r>
          </w:p>
          <w:p w:rsidR="00543DAA" w:rsidRPr="00543DAA" w:rsidRDefault="00543DAA" w:rsidP="00543DAA">
            <w:pPr>
              <w:tabs>
                <w:tab w:val="left" w:pos="6237"/>
              </w:tabs>
              <w:spacing w:after="0" w:line="240" w:lineRule="auto"/>
              <w:jc w:val="both"/>
              <w:rPr>
                <w:rFonts w:ascii="Times New Roman" w:eastAsia="Calibri" w:hAnsi="Times New Roman" w:cs="Times New Roman"/>
                <w:sz w:val="24"/>
                <w:szCs w:val="24"/>
              </w:rPr>
            </w:pPr>
            <w:r w:rsidRPr="00543DAA">
              <w:rPr>
                <w:rFonts w:ascii="Times New Roman" w:eastAsia="Calibri" w:hAnsi="Times New Roman" w:cs="Times New Roman"/>
                <w:sz w:val="24"/>
                <w:szCs w:val="24"/>
              </w:rPr>
              <w:t>муниципального образования_____________</w:t>
            </w:r>
          </w:p>
          <w:p w:rsidR="00543DAA" w:rsidRPr="00543DAA" w:rsidRDefault="00543DAA" w:rsidP="00543DAA">
            <w:pPr>
              <w:tabs>
                <w:tab w:val="left" w:pos="6237"/>
              </w:tabs>
              <w:spacing w:after="0" w:line="240" w:lineRule="auto"/>
              <w:jc w:val="both"/>
              <w:rPr>
                <w:rFonts w:ascii="Times New Roman" w:eastAsia="Calibri" w:hAnsi="Times New Roman" w:cs="Times New Roman"/>
                <w:sz w:val="24"/>
                <w:szCs w:val="24"/>
              </w:rPr>
            </w:pPr>
            <w:r w:rsidRPr="00543DAA">
              <w:rPr>
                <w:rFonts w:ascii="Times New Roman" w:eastAsia="Calibri" w:hAnsi="Times New Roman" w:cs="Times New Roman"/>
                <w:sz w:val="24"/>
                <w:szCs w:val="24"/>
              </w:rPr>
              <w:t>муниципальной услуги</w:t>
            </w:r>
          </w:p>
          <w:p w:rsidR="00543DAA" w:rsidRPr="00543DAA" w:rsidRDefault="00543DAA" w:rsidP="00543DAA">
            <w:pPr>
              <w:tabs>
                <w:tab w:val="left" w:pos="6237"/>
              </w:tabs>
              <w:spacing w:after="0" w:line="240" w:lineRule="auto"/>
              <w:jc w:val="right"/>
              <w:rPr>
                <w:rFonts w:ascii="Times New Roman" w:eastAsia="Calibri" w:hAnsi="Times New Roman" w:cs="Times New Roman"/>
                <w:sz w:val="24"/>
                <w:szCs w:val="24"/>
              </w:rPr>
            </w:pPr>
          </w:p>
        </w:tc>
      </w:tr>
    </w:tbl>
    <w:p w:rsidR="00543DAA" w:rsidRPr="00543DAA" w:rsidRDefault="00543DAA" w:rsidP="00543DAA">
      <w:pPr>
        <w:widowControl w:val="0"/>
        <w:tabs>
          <w:tab w:val="left" w:pos="142"/>
          <w:tab w:val="left" w:pos="284"/>
        </w:tabs>
        <w:autoSpaceDE w:val="0"/>
        <w:autoSpaceDN w:val="0"/>
        <w:adjustRightInd w:val="0"/>
        <w:spacing w:after="0" w:line="240" w:lineRule="auto"/>
        <w:jc w:val="right"/>
        <w:rPr>
          <w:rFonts w:ascii="Times New Roman" w:eastAsia="Times New Roman" w:hAnsi="Times New Roman" w:cs="Times New Roman"/>
          <w:bCs/>
          <w:lang w:eastAsia="ru-RU"/>
        </w:rPr>
      </w:pPr>
      <w:r w:rsidRPr="00543DAA">
        <w:rPr>
          <w:rFonts w:ascii="Times New Roman" w:eastAsia="Times New Roman" w:hAnsi="Times New Roman" w:cs="Times New Roman"/>
          <w:bCs/>
          <w:lang w:eastAsia="ru-RU"/>
        </w:rPr>
        <w:t>______________________________________</w:t>
      </w:r>
    </w:p>
    <w:p w:rsidR="00543DAA" w:rsidRPr="00543DAA" w:rsidRDefault="00543DAA" w:rsidP="00543DAA">
      <w:pPr>
        <w:widowControl w:val="0"/>
        <w:tabs>
          <w:tab w:val="left" w:pos="142"/>
          <w:tab w:val="left" w:pos="284"/>
        </w:tabs>
        <w:autoSpaceDE w:val="0"/>
        <w:autoSpaceDN w:val="0"/>
        <w:adjustRightInd w:val="0"/>
        <w:spacing w:after="0" w:line="240" w:lineRule="auto"/>
        <w:jc w:val="right"/>
        <w:rPr>
          <w:rFonts w:ascii="Times New Roman" w:eastAsia="Times New Roman" w:hAnsi="Times New Roman" w:cs="Times New Roman"/>
          <w:bCs/>
          <w:lang w:eastAsia="ru-RU"/>
        </w:rPr>
      </w:pPr>
      <w:r w:rsidRPr="00543DAA">
        <w:rPr>
          <w:rFonts w:ascii="Times New Roman" w:eastAsia="Times New Roman" w:hAnsi="Times New Roman" w:cs="Times New Roman"/>
          <w:bCs/>
          <w:lang w:eastAsia="ru-RU"/>
        </w:rPr>
        <w:t xml:space="preserve">                                                                              (наименование местной администрации)</w:t>
      </w:r>
    </w:p>
    <w:p w:rsidR="00543DAA" w:rsidRPr="00543DAA" w:rsidRDefault="00543DAA" w:rsidP="00543DAA">
      <w:pPr>
        <w:widowControl w:val="0"/>
        <w:tabs>
          <w:tab w:val="left" w:pos="142"/>
          <w:tab w:val="left" w:pos="284"/>
        </w:tabs>
        <w:autoSpaceDE w:val="0"/>
        <w:autoSpaceDN w:val="0"/>
        <w:adjustRightInd w:val="0"/>
        <w:spacing w:after="0" w:line="240" w:lineRule="auto"/>
        <w:jc w:val="right"/>
        <w:rPr>
          <w:rFonts w:ascii="Times New Roman" w:eastAsia="Times New Roman" w:hAnsi="Times New Roman" w:cs="Times New Roman"/>
          <w:bCs/>
          <w:lang w:eastAsia="ru-RU"/>
        </w:rPr>
      </w:pPr>
      <w:r w:rsidRPr="00543DAA">
        <w:rPr>
          <w:rFonts w:ascii="Times New Roman" w:eastAsia="Times New Roman" w:hAnsi="Times New Roman" w:cs="Times New Roman"/>
          <w:bCs/>
          <w:lang w:eastAsia="ru-RU"/>
        </w:rPr>
        <w:t xml:space="preserve">                                                                                          от гражданина (гражданки)</w:t>
      </w:r>
    </w:p>
    <w:p w:rsidR="00543DAA" w:rsidRPr="00543DAA" w:rsidRDefault="00543DAA" w:rsidP="00543DAA">
      <w:pPr>
        <w:widowControl w:val="0"/>
        <w:tabs>
          <w:tab w:val="left" w:pos="142"/>
          <w:tab w:val="left" w:pos="284"/>
        </w:tabs>
        <w:autoSpaceDE w:val="0"/>
        <w:autoSpaceDN w:val="0"/>
        <w:adjustRightInd w:val="0"/>
        <w:spacing w:after="0" w:line="240" w:lineRule="auto"/>
        <w:jc w:val="right"/>
        <w:rPr>
          <w:rFonts w:ascii="Times New Roman" w:eastAsia="Times New Roman" w:hAnsi="Times New Roman" w:cs="Times New Roman"/>
          <w:bCs/>
          <w:lang w:eastAsia="ru-RU"/>
        </w:rPr>
      </w:pPr>
      <w:r w:rsidRPr="00543DAA">
        <w:rPr>
          <w:rFonts w:ascii="Times New Roman" w:eastAsia="Times New Roman" w:hAnsi="Times New Roman" w:cs="Times New Roman"/>
          <w:bCs/>
          <w:lang w:eastAsia="ru-RU"/>
        </w:rPr>
        <w:t xml:space="preserve">                                                                                        ______________________________________</w:t>
      </w:r>
    </w:p>
    <w:p w:rsidR="00543DAA" w:rsidRPr="00543DAA" w:rsidRDefault="00543DAA" w:rsidP="00543DAA">
      <w:pPr>
        <w:widowControl w:val="0"/>
        <w:tabs>
          <w:tab w:val="left" w:pos="142"/>
          <w:tab w:val="left" w:pos="284"/>
        </w:tabs>
        <w:autoSpaceDE w:val="0"/>
        <w:autoSpaceDN w:val="0"/>
        <w:adjustRightInd w:val="0"/>
        <w:spacing w:after="0" w:line="240" w:lineRule="auto"/>
        <w:jc w:val="right"/>
        <w:rPr>
          <w:rFonts w:ascii="Times New Roman" w:eastAsia="Times New Roman" w:hAnsi="Times New Roman" w:cs="Times New Roman"/>
          <w:bCs/>
          <w:lang w:eastAsia="ru-RU"/>
        </w:rPr>
      </w:pPr>
      <w:r w:rsidRPr="00543DAA">
        <w:rPr>
          <w:rFonts w:ascii="Times New Roman" w:eastAsia="Times New Roman" w:hAnsi="Times New Roman" w:cs="Times New Roman"/>
          <w:bCs/>
          <w:lang w:eastAsia="ru-RU"/>
        </w:rPr>
        <w:t xml:space="preserve">                                                                                  (фамилия, имя, отчество)</w:t>
      </w:r>
    </w:p>
    <w:p w:rsidR="00543DAA" w:rsidRPr="00543DAA" w:rsidRDefault="00543DAA" w:rsidP="00543DAA">
      <w:pPr>
        <w:widowControl w:val="0"/>
        <w:tabs>
          <w:tab w:val="left" w:pos="142"/>
          <w:tab w:val="left" w:pos="284"/>
        </w:tabs>
        <w:autoSpaceDE w:val="0"/>
        <w:autoSpaceDN w:val="0"/>
        <w:adjustRightInd w:val="0"/>
        <w:spacing w:after="0" w:line="240" w:lineRule="auto"/>
        <w:jc w:val="right"/>
        <w:rPr>
          <w:rFonts w:ascii="Times New Roman" w:eastAsia="Times New Roman" w:hAnsi="Times New Roman" w:cs="Times New Roman"/>
          <w:bCs/>
          <w:lang w:eastAsia="ru-RU"/>
        </w:rPr>
      </w:pPr>
      <w:r w:rsidRPr="00543DAA">
        <w:rPr>
          <w:rFonts w:ascii="Times New Roman" w:eastAsia="Times New Roman" w:hAnsi="Times New Roman" w:cs="Times New Roman"/>
          <w:bCs/>
          <w:lang w:eastAsia="ru-RU"/>
        </w:rPr>
        <w:t xml:space="preserve">                                                                                  проживающего (проживающей) по адресу:</w:t>
      </w:r>
    </w:p>
    <w:p w:rsidR="00543DAA" w:rsidRPr="00543DAA" w:rsidRDefault="00543DAA" w:rsidP="00543DAA">
      <w:pPr>
        <w:widowControl w:val="0"/>
        <w:tabs>
          <w:tab w:val="left" w:pos="142"/>
          <w:tab w:val="left" w:pos="284"/>
        </w:tabs>
        <w:autoSpaceDE w:val="0"/>
        <w:autoSpaceDN w:val="0"/>
        <w:adjustRightInd w:val="0"/>
        <w:spacing w:after="0" w:line="240" w:lineRule="auto"/>
        <w:jc w:val="right"/>
        <w:rPr>
          <w:rFonts w:ascii="Times New Roman" w:eastAsia="Times New Roman" w:hAnsi="Times New Roman" w:cs="Times New Roman"/>
          <w:bCs/>
          <w:lang w:eastAsia="ru-RU"/>
        </w:rPr>
      </w:pPr>
      <w:r w:rsidRPr="00543DAA">
        <w:rPr>
          <w:rFonts w:ascii="Times New Roman" w:eastAsia="Times New Roman" w:hAnsi="Times New Roman" w:cs="Times New Roman"/>
          <w:bCs/>
          <w:lang w:eastAsia="ru-RU"/>
        </w:rPr>
        <w:t xml:space="preserve">______________________________________  </w:t>
      </w:r>
    </w:p>
    <w:p w:rsidR="00543DAA" w:rsidRPr="00543DAA" w:rsidRDefault="00543DAA" w:rsidP="00543DAA">
      <w:pPr>
        <w:widowControl w:val="0"/>
        <w:tabs>
          <w:tab w:val="left" w:pos="142"/>
          <w:tab w:val="left" w:pos="284"/>
        </w:tabs>
        <w:autoSpaceDE w:val="0"/>
        <w:autoSpaceDN w:val="0"/>
        <w:adjustRightInd w:val="0"/>
        <w:spacing w:after="0" w:line="240" w:lineRule="auto"/>
        <w:jc w:val="right"/>
        <w:rPr>
          <w:rFonts w:ascii="Times New Roman" w:eastAsia="Times New Roman" w:hAnsi="Times New Roman" w:cs="Times New Roman"/>
          <w:bCs/>
          <w:sz w:val="24"/>
          <w:szCs w:val="24"/>
          <w:lang w:eastAsia="ru-RU"/>
        </w:rPr>
      </w:pPr>
      <w:r w:rsidRPr="00543DAA">
        <w:rPr>
          <w:rFonts w:ascii="Times New Roman" w:eastAsia="Times New Roman" w:hAnsi="Times New Roman" w:cs="Times New Roman"/>
          <w:bCs/>
          <w:lang w:eastAsia="ru-RU"/>
        </w:rPr>
        <w:t>______________________________________</w:t>
      </w:r>
      <w:r w:rsidRPr="00543DAA">
        <w:rPr>
          <w:rFonts w:ascii="Times New Roman" w:eastAsia="Times New Roman" w:hAnsi="Times New Roman" w:cs="Times New Roman"/>
          <w:bCs/>
          <w:sz w:val="24"/>
          <w:szCs w:val="24"/>
          <w:lang w:eastAsia="ru-RU"/>
        </w:rPr>
        <w:t xml:space="preserve"> </w:t>
      </w:r>
    </w:p>
    <w:p w:rsidR="00543DAA" w:rsidRPr="00543DAA" w:rsidRDefault="00543DAA" w:rsidP="00543DAA">
      <w:pPr>
        <w:widowControl w:val="0"/>
        <w:tabs>
          <w:tab w:val="left" w:pos="142"/>
          <w:tab w:val="left" w:pos="284"/>
        </w:tabs>
        <w:autoSpaceDE w:val="0"/>
        <w:autoSpaceDN w:val="0"/>
        <w:adjustRightInd w:val="0"/>
        <w:spacing w:after="0" w:line="240" w:lineRule="auto"/>
        <w:jc w:val="right"/>
        <w:rPr>
          <w:rFonts w:ascii="Times New Roman" w:eastAsia="Times New Roman" w:hAnsi="Times New Roman" w:cs="Times New Roman"/>
          <w:bCs/>
          <w:sz w:val="24"/>
          <w:szCs w:val="24"/>
          <w:lang w:eastAsia="ru-RU"/>
        </w:rPr>
      </w:pPr>
      <w:r w:rsidRPr="00543DAA">
        <w:rPr>
          <w:rFonts w:ascii="Times New Roman" w:eastAsia="Times New Roman" w:hAnsi="Times New Roman" w:cs="Times New Roman"/>
          <w:bCs/>
          <w:sz w:val="24"/>
          <w:szCs w:val="24"/>
          <w:lang w:eastAsia="ru-RU"/>
        </w:rPr>
        <w:tab/>
      </w:r>
    </w:p>
    <w:p w:rsidR="00543DAA" w:rsidRPr="00543DAA" w:rsidRDefault="00543DAA" w:rsidP="00543DAA">
      <w:pPr>
        <w:widowControl w:val="0"/>
        <w:tabs>
          <w:tab w:val="left" w:pos="142"/>
          <w:tab w:val="left" w:pos="284"/>
        </w:tabs>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543DAA">
        <w:rPr>
          <w:rFonts w:ascii="Times New Roman" w:eastAsia="Times New Roman" w:hAnsi="Times New Roman" w:cs="Times New Roman"/>
          <w:bCs/>
          <w:sz w:val="24"/>
          <w:szCs w:val="24"/>
          <w:lang w:eastAsia="ru-RU"/>
        </w:rPr>
        <w:t>ЗАЯВЛЕНИЕ</w:t>
      </w:r>
    </w:p>
    <w:p w:rsidR="00543DAA" w:rsidRPr="00543DAA" w:rsidRDefault="00543DAA" w:rsidP="00543DAA">
      <w:pPr>
        <w:widowControl w:val="0"/>
        <w:tabs>
          <w:tab w:val="left" w:pos="142"/>
          <w:tab w:val="left" w:pos="284"/>
        </w:tabs>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rsidR="00543DAA" w:rsidRPr="00543DAA" w:rsidRDefault="00543DAA" w:rsidP="00543DAA">
      <w:pPr>
        <w:widowControl w:val="0"/>
        <w:autoSpaceDE w:val="0"/>
        <w:autoSpaceDN w:val="0"/>
        <w:adjustRightInd w:val="0"/>
        <w:spacing w:after="0" w:line="240" w:lineRule="auto"/>
        <w:ind w:right="-284" w:firstLine="709"/>
        <w:jc w:val="both"/>
        <w:rPr>
          <w:rFonts w:ascii="Times New Roman" w:eastAsia="Times New Roman" w:hAnsi="Times New Roman" w:cs="Times New Roman"/>
          <w:lang w:eastAsia="ru-RU"/>
        </w:rPr>
      </w:pPr>
      <w:r w:rsidRPr="00543DAA">
        <w:rPr>
          <w:rFonts w:ascii="Times New Roman" w:eastAsia="Times New Roman" w:hAnsi="Times New Roman" w:cs="Times New Roman"/>
          <w:lang w:eastAsia="ru-RU"/>
        </w:rPr>
        <w:t>Прошу осуществить оценку доходов и иных денежных средств для признания моей семьи имеющей достаточные доходы для оплаты расчетной (средней) стоимости жилья в части, превышающей размер предоставляемой социальной выплаты, в рамках реализации мероприятия по обеспечению жильем молодых семей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и выдать мне, ___________________________________________________________________________________________,</w:t>
      </w:r>
    </w:p>
    <w:p w:rsidR="00543DAA" w:rsidRPr="00543DAA" w:rsidRDefault="00543DAA" w:rsidP="00543DAA">
      <w:pPr>
        <w:widowControl w:val="0"/>
        <w:autoSpaceDE w:val="0"/>
        <w:autoSpaceDN w:val="0"/>
        <w:adjustRightInd w:val="0"/>
        <w:spacing w:after="0" w:line="240" w:lineRule="auto"/>
        <w:ind w:right="-284" w:firstLine="709"/>
        <w:jc w:val="both"/>
        <w:rPr>
          <w:rFonts w:ascii="Times New Roman" w:eastAsia="Times New Roman" w:hAnsi="Times New Roman" w:cs="Times New Roman"/>
          <w:lang w:eastAsia="ru-RU"/>
        </w:rPr>
      </w:pPr>
      <w:r w:rsidRPr="00543DAA">
        <w:rPr>
          <w:rFonts w:ascii="Times New Roman" w:eastAsia="Times New Roman" w:hAnsi="Times New Roman" w:cs="Times New Roman"/>
          <w:lang w:eastAsia="ru-RU"/>
        </w:rPr>
        <w:t>(Ф.И.О., дата рождения)</w:t>
      </w:r>
    </w:p>
    <w:p w:rsidR="00543DAA" w:rsidRPr="00543DAA" w:rsidRDefault="00543DAA" w:rsidP="00543DAA">
      <w:pPr>
        <w:widowControl w:val="0"/>
        <w:autoSpaceDE w:val="0"/>
        <w:autoSpaceDN w:val="0"/>
        <w:adjustRightInd w:val="0"/>
        <w:spacing w:after="0" w:line="240" w:lineRule="auto"/>
        <w:ind w:right="-284" w:firstLine="709"/>
        <w:jc w:val="both"/>
        <w:rPr>
          <w:rFonts w:ascii="Times New Roman" w:eastAsia="Times New Roman" w:hAnsi="Times New Roman" w:cs="Times New Roman"/>
          <w:lang w:eastAsia="ru-RU"/>
        </w:rPr>
      </w:pPr>
      <w:r w:rsidRPr="00543DAA">
        <w:rPr>
          <w:rFonts w:ascii="Times New Roman" w:eastAsia="Times New Roman" w:hAnsi="Times New Roman" w:cs="Times New Roman"/>
          <w:lang w:eastAsia="ru-RU"/>
        </w:rPr>
        <w:t>паспорт: серия _______ № _________, выданный _________________</w:t>
      </w:r>
      <w:proofErr w:type="gramStart"/>
      <w:r w:rsidRPr="00543DAA">
        <w:rPr>
          <w:rFonts w:ascii="Times New Roman" w:eastAsia="Times New Roman" w:hAnsi="Times New Roman" w:cs="Times New Roman"/>
          <w:lang w:eastAsia="ru-RU"/>
        </w:rPr>
        <w:t>_»_</w:t>
      </w:r>
      <w:proofErr w:type="gramEnd"/>
      <w:r w:rsidRPr="00543DAA">
        <w:rPr>
          <w:rFonts w:ascii="Times New Roman" w:eastAsia="Times New Roman" w:hAnsi="Times New Roman" w:cs="Times New Roman"/>
          <w:lang w:eastAsia="ru-RU"/>
        </w:rPr>
        <w:t>____»___________ г., заключение о признании (отказе в признании) моей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социальной выплаты.</w:t>
      </w:r>
    </w:p>
    <w:p w:rsidR="00543DAA" w:rsidRPr="00543DAA" w:rsidRDefault="00543DAA" w:rsidP="00543DAA">
      <w:pPr>
        <w:widowControl w:val="0"/>
        <w:autoSpaceDE w:val="0"/>
        <w:autoSpaceDN w:val="0"/>
        <w:adjustRightInd w:val="0"/>
        <w:spacing w:after="0" w:line="240" w:lineRule="auto"/>
        <w:ind w:right="-284" w:firstLine="709"/>
        <w:jc w:val="both"/>
        <w:rPr>
          <w:rFonts w:ascii="Times New Roman" w:eastAsia="Times New Roman" w:hAnsi="Times New Roman" w:cs="Times New Roman"/>
          <w:lang w:eastAsia="ru-RU"/>
        </w:rPr>
      </w:pPr>
    </w:p>
    <w:p w:rsidR="00543DAA" w:rsidRPr="00543DAA" w:rsidRDefault="00543DAA" w:rsidP="00543DAA">
      <w:pPr>
        <w:widowControl w:val="0"/>
        <w:autoSpaceDE w:val="0"/>
        <w:autoSpaceDN w:val="0"/>
        <w:adjustRightInd w:val="0"/>
        <w:spacing w:after="0" w:line="240" w:lineRule="auto"/>
        <w:ind w:right="-284" w:firstLine="709"/>
        <w:jc w:val="both"/>
        <w:rPr>
          <w:rFonts w:ascii="Times New Roman" w:eastAsia="Times New Roman" w:hAnsi="Times New Roman" w:cs="Times New Roman"/>
          <w:lang w:eastAsia="ru-RU"/>
        </w:rPr>
      </w:pPr>
      <w:r w:rsidRPr="00543DAA">
        <w:rPr>
          <w:rFonts w:ascii="Times New Roman" w:eastAsia="Times New Roman" w:hAnsi="Times New Roman" w:cs="Times New Roman"/>
          <w:lang w:eastAsia="ru-RU"/>
        </w:rPr>
        <w:t>К заявлению мною прилагаются следующие документы:</w:t>
      </w:r>
    </w:p>
    <w:p w:rsidR="00543DAA" w:rsidRPr="00543DAA" w:rsidRDefault="00543DAA" w:rsidP="00543DAA">
      <w:pPr>
        <w:widowControl w:val="0"/>
        <w:autoSpaceDE w:val="0"/>
        <w:autoSpaceDN w:val="0"/>
        <w:adjustRightInd w:val="0"/>
        <w:spacing w:after="0" w:line="240" w:lineRule="auto"/>
        <w:ind w:right="-284" w:firstLine="709"/>
        <w:jc w:val="both"/>
        <w:rPr>
          <w:rFonts w:ascii="Times New Roman" w:eastAsia="Times New Roman" w:hAnsi="Times New Roman" w:cs="Times New Roman"/>
          <w:lang w:eastAsia="ru-RU"/>
        </w:rPr>
      </w:pPr>
      <w:r w:rsidRPr="00543DAA">
        <w:rPr>
          <w:rFonts w:ascii="Times New Roman" w:eastAsia="Times New Roman" w:hAnsi="Times New Roman" w:cs="Times New Roman"/>
          <w:lang w:eastAsia="ru-RU"/>
        </w:rPr>
        <w:t>1. __________________________________________________________________________;</w:t>
      </w:r>
    </w:p>
    <w:p w:rsidR="00543DAA" w:rsidRPr="00543DAA" w:rsidRDefault="00543DAA" w:rsidP="00543DAA">
      <w:pPr>
        <w:widowControl w:val="0"/>
        <w:autoSpaceDE w:val="0"/>
        <w:autoSpaceDN w:val="0"/>
        <w:adjustRightInd w:val="0"/>
        <w:spacing w:after="0" w:line="240" w:lineRule="auto"/>
        <w:ind w:right="-284" w:firstLine="709"/>
        <w:jc w:val="both"/>
        <w:rPr>
          <w:rFonts w:ascii="Times New Roman" w:eastAsia="Times New Roman" w:hAnsi="Times New Roman" w:cs="Times New Roman"/>
          <w:lang w:eastAsia="ru-RU"/>
        </w:rPr>
      </w:pPr>
      <w:r w:rsidRPr="00543DAA">
        <w:rPr>
          <w:rFonts w:ascii="Times New Roman" w:eastAsia="Times New Roman" w:hAnsi="Times New Roman" w:cs="Times New Roman"/>
          <w:lang w:eastAsia="ru-RU"/>
        </w:rPr>
        <w:t>(наименование и номер документа, кем и когда выдан)</w:t>
      </w:r>
    </w:p>
    <w:p w:rsidR="00543DAA" w:rsidRPr="00543DAA" w:rsidRDefault="00543DAA" w:rsidP="00543DAA">
      <w:pPr>
        <w:widowControl w:val="0"/>
        <w:autoSpaceDE w:val="0"/>
        <w:autoSpaceDN w:val="0"/>
        <w:adjustRightInd w:val="0"/>
        <w:spacing w:after="0" w:line="240" w:lineRule="auto"/>
        <w:ind w:right="-284" w:firstLine="709"/>
        <w:jc w:val="both"/>
        <w:rPr>
          <w:rFonts w:ascii="Times New Roman" w:eastAsia="Times New Roman" w:hAnsi="Times New Roman" w:cs="Times New Roman"/>
          <w:lang w:eastAsia="ru-RU"/>
        </w:rPr>
      </w:pPr>
      <w:r w:rsidRPr="00543DAA">
        <w:rPr>
          <w:rFonts w:ascii="Times New Roman" w:eastAsia="Times New Roman" w:hAnsi="Times New Roman" w:cs="Times New Roman"/>
          <w:lang w:eastAsia="ru-RU"/>
        </w:rPr>
        <w:t>2. __________________________________________________________________________;</w:t>
      </w:r>
    </w:p>
    <w:p w:rsidR="00543DAA" w:rsidRPr="00543DAA" w:rsidRDefault="00543DAA" w:rsidP="00543DAA">
      <w:pPr>
        <w:widowControl w:val="0"/>
        <w:autoSpaceDE w:val="0"/>
        <w:autoSpaceDN w:val="0"/>
        <w:adjustRightInd w:val="0"/>
        <w:spacing w:after="0" w:line="240" w:lineRule="auto"/>
        <w:ind w:right="-284" w:firstLine="709"/>
        <w:jc w:val="both"/>
        <w:rPr>
          <w:rFonts w:ascii="Times New Roman" w:eastAsia="Times New Roman" w:hAnsi="Times New Roman" w:cs="Times New Roman"/>
          <w:lang w:eastAsia="ru-RU"/>
        </w:rPr>
      </w:pPr>
      <w:r w:rsidRPr="00543DAA">
        <w:rPr>
          <w:rFonts w:ascii="Times New Roman" w:eastAsia="Times New Roman" w:hAnsi="Times New Roman" w:cs="Times New Roman"/>
          <w:lang w:eastAsia="ru-RU"/>
        </w:rPr>
        <w:t>(наименование и номер документа, кем и когда выдан)</w:t>
      </w:r>
    </w:p>
    <w:p w:rsidR="00543DAA" w:rsidRPr="00543DAA" w:rsidRDefault="00543DAA" w:rsidP="00543DAA">
      <w:pPr>
        <w:widowControl w:val="0"/>
        <w:autoSpaceDE w:val="0"/>
        <w:autoSpaceDN w:val="0"/>
        <w:adjustRightInd w:val="0"/>
        <w:spacing w:after="0" w:line="240" w:lineRule="auto"/>
        <w:ind w:right="-284" w:firstLine="709"/>
        <w:jc w:val="both"/>
        <w:rPr>
          <w:rFonts w:ascii="Times New Roman" w:eastAsia="Times New Roman" w:hAnsi="Times New Roman" w:cs="Times New Roman"/>
          <w:lang w:eastAsia="ru-RU"/>
        </w:rPr>
      </w:pPr>
      <w:r w:rsidRPr="00543DAA">
        <w:rPr>
          <w:rFonts w:ascii="Times New Roman" w:eastAsia="Times New Roman" w:hAnsi="Times New Roman" w:cs="Times New Roman"/>
          <w:lang w:eastAsia="ru-RU"/>
        </w:rPr>
        <w:t>3.___________________________________________________________________________;</w:t>
      </w:r>
    </w:p>
    <w:p w:rsidR="00543DAA" w:rsidRPr="00543DAA" w:rsidRDefault="00543DAA" w:rsidP="00543DAA">
      <w:pPr>
        <w:widowControl w:val="0"/>
        <w:autoSpaceDE w:val="0"/>
        <w:autoSpaceDN w:val="0"/>
        <w:adjustRightInd w:val="0"/>
        <w:spacing w:after="0" w:line="240" w:lineRule="auto"/>
        <w:ind w:right="-284" w:firstLine="709"/>
        <w:jc w:val="both"/>
        <w:rPr>
          <w:rFonts w:ascii="Times New Roman" w:eastAsia="Times New Roman" w:hAnsi="Times New Roman" w:cs="Times New Roman"/>
          <w:lang w:eastAsia="ru-RU"/>
        </w:rPr>
      </w:pPr>
      <w:r w:rsidRPr="00543DAA">
        <w:rPr>
          <w:rFonts w:ascii="Times New Roman" w:eastAsia="Times New Roman" w:hAnsi="Times New Roman" w:cs="Times New Roman"/>
          <w:lang w:eastAsia="ru-RU"/>
        </w:rPr>
        <w:t>(наименование и номер документа, кем и когда выдан)</w:t>
      </w:r>
    </w:p>
    <w:p w:rsidR="00543DAA" w:rsidRPr="00543DAA" w:rsidRDefault="00543DAA" w:rsidP="00543DAA">
      <w:pPr>
        <w:widowControl w:val="0"/>
        <w:autoSpaceDE w:val="0"/>
        <w:autoSpaceDN w:val="0"/>
        <w:adjustRightInd w:val="0"/>
        <w:spacing w:after="0" w:line="240" w:lineRule="auto"/>
        <w:ind w:right="-284" w:firstLine="709"/>
        <w:jc w:val="both"/>
        <w:rPr>
          <w:rFonts w:ascii="Times New Roman" w:eastAsia="Times New Roman" w:hAnsi="Times New Roman" w:cs="Times New Roman"/>
          <w:lang w:eastAsia="ru-RU"/>
        </w:rPr>
      </w:pPr>
    </w:p>
    <w:p w:rsidR="00543DAA" w:rsidRPr="00543DAA" w:rsidRDefault="00543DAA" w:rsidP="00543DAA">
      <w:pPr>
        <w:widowControl w:val="0"/>
        <w:autoSpaceDE w:val="0"/>
        <w:autoSpaceDN w:val="0"/>
        <w:adjustRightInd w:val="0"/>
        <w:spacing w:after="0" w:line="240" w:lineRule="auto"/>
        <w:ind w:right="-284" w:firstLine="709"/>
        <w:jc w:val="both"/>
        <w:rPr>
          <w:rFonts w:ascii="Times New Roman" w:eastAsia="Times New Roman" w:hAnsi="Times New Roman" w:cs="Times New Roman"/>
          <w:lang w:eastAsia="ru-RU"/>
        </w:rPr>
      </w:pPr>
    </w:p>
    <w:p w:rsidR="00543DAA" w:rsidRPr="00543DAA" w:rsidRDefault="00543DAA" w:rsidP="00543DAA">
      <w:pPr>
        <w:widowControl w:val="0"/>
        <w:autoSpaceDE w:val="0"/>
        <w:autoSpaceDN w:val="0"/>
        <w:adjustRightInd w:val="0"/>
        <w:spacing w:after="0" w:line="240" w:lineRule="auto"/>
        <w:ind w:right="-284" w:firstLine="709"/>
        <w:jc w:val="both"/>
        <w:rPr>
          <w:rFonts w:ascii="Times New Roman" w:eastAsia="Times New Roman" w:hAnsi="Times New Roman" w:cs="Times New Roman"/>
          <w:lang w:eastAsia="ru-RU"/>
        </w:rPr>
      </w:pPr>
      <w:r w:rsidRPr="00543DAA">
        <w:rPr>
          <w:rFonts w:ascii="Times New Roman" w:eastAsia="Times New Roman" w:hAnsi="Times New Roman" w:cs="Times New Roman"/>
          <w:lang w:eastAsia="ru-RU"/>
        </w:rPr>
        <w:t>«____» ________________ 20 ___ г.                  __________________/   ___________         /</w:t>
      </w:r>
    </w:p>
    <w:p w:rsidR="00543DAA" w:rsidRPr="00543DAA" w:rsidRDefault="00543DAA" w:rsidP="00543DAA">
      <w:pPr>
        <w:widowControl w:val="0"/>
        <w:autoSpaceDE w:val="0"/>
        <w:autoSpaceDN w:val="0"/>
        <w:adjustRightInd w:val="0"/>
        <w:spacing w:after="0" w:line="240" w:lineRule="auto"/>
        <w:ind w:right="-284" w:firstLine="709"/>
        <w:jc w:val="both"/>
        <w:rPr>
          <w:rFonts w:ascii="Times New Roman" w:eastAsia="Times New Roman" w:hAnsi="Times New Roman" w:cs="Times New Roman"/>
          <w:lang w:eastAsia="ru-RU"/>
        </w:rPr>
      </w:pPr>
      <w:r w:rsidRPr="00543DAA">
        <w:rPr>
          <w:rFonts w:ascii="Times New Roman" w:eastAsia="Times New Roman" w:hAnsi="Times New Roman" w:cs="Times New Roman"/>
          <w:lang w:eastAsia="ru-RU"/>
        </w:rPr>
        <w:t xml:space="preserve">                                                                       (Ф.И.О., лица, сдающего документы, подпись)</w:t>
      </w:r>
    </w:p>
    <w:p w:rsidR="00543DAA" w:rsidRPr="00543DAA" w:rsidRDefault="00543DAA" w:rsidP="00543DAA">
      <w:pPr>
        <w:widowControl w:val="0"/>
        <w:autoSpaceDE w:val="0"/>
        <w:autoSpaceDN w:val="0"/>
        <w:adjustRightInd w:val="0"/>
        <w:spacing w:after="0" w:line="240" w:lineRule="auto"/>
        <w:ind w:right="-284" w:firstLine="709"/>
        <w:jc w:val="both"/>
        <w:rPr>
          <w:rFonts w:ascii="Times New Roman" w:eastAsia="Times New Roman" w:hAnsi="Times New Roman" w:cs="Times New Roman"/>
          <w:lang w:eastAsia="ru-RU"/>
        </w:rPr>
      </w:pPr>
    </w:p>
    <w:p w:rsidR="00543DAA" w:rsidRPr="00543DAA" w:rsidRDefault="00543DAA" w:rsidP="00543DAA">
      <w:pPr>
        <w:widowControl w:val="0"/>
        <w:autoSpaceDE w:val="0"/>
        <w:autoSpaceDN w:val="0"/>
        <w:adjustRightInd w:val="0"/>
        <w:spacing w:after="0" w:line="240" w:lineRule="auto"/>
        <w:ind w:right="-284" w:firstLine="709"/>
        <w:jc w:val="both"/>
        <w:rPr>
          <w:rFonts w:ascii="Times New Roman" w:eastAsia="Times New Roman" w:hAnsi="Times New Roman" w:cs="Times New Roman"/>
          <w:lang w:eastAsia="ru-RU"/>
        </w:rPr>
      </w:pPr>
    </w:p>
    <w:p w:rsidR="00543DAA" w:rsidRPr="00543DAA" w:rsidRDefault="00543DAA" w:rsidP="00543DAA">
      <w:pPr>
        <w:widowControl w:val="0"/>
        <w:autoSpaceDE w:val="0"/>
        <w:autoSpaceDN w:val="0"/>
        <w:adjustRightInd w:val="0"/>
        <w:spacing w:after="0" w:line="240" w:lineRule="auto"/>
        <w:ind w:right="-284" w:firstLine="709"/>
        <w:jc w:val="both"/>
        <w:rPr>
          <w:rFonts w:ascii="Times New Roman" w:eastAsia="Times New Roman" w:hAnsi="Times New Roman" w:cs="Times New Roman"/>
          <w:lang w:eastAsia="ru-RU"/>
        </w:rPr>
      </w:pPr>
      <w:r w:rsidRPr="00543DAA">
        <w:rPr>
          <w:rFonts w:ascii="Times New Roman" w:eastAsia="Times New Roman" w:hAnsi="Times New Roman" w:cs="Times New Roman"/>
          <w:lang w:eastAsia="ru-RU"/>
        </w:rPr>
        <w:t xml:space="preserve">Заявление и прилагаемые к нему согласно </w:t>
      </w:r>
      <w:proofErr w:type="gramStart"/>
      <w:r w:rsidRPr="00543DAA">
        <w:rPr>
          <w:rFonts w:ascii="Times New Roman" w:eastAsia="Times New Roman" w:hAnsi="Times New Roman" w:cs="Times New Roman"/>
          <w:lang w:eastAsia="ru-RU"/>
        </w:rPr>
        <w:t>перечню</w:t>
      </w:r>
      <w:proofErr w:type="gramEnd"/>
      <w:r w:rsidRPr="00543DAA">
        <w:rPr>
          <w:rFonts w:ascii="Times New Roman" w:eastAsia="Times New Roman" w:hAnsi="Times New Roman" w:cs="Times New Roman"/>
          <w:lang w:eastAsia="ru-RU"/>
        </w:rPr>
        <w:t xml:space="preserve"> документы приняты и проверены</w:t>
      </w:r>
    </w:p>
    <w:p w:rsidR="00543DAA" w:rsidRPr="00543DAA" w:rsidRDefault="00543DAA" w:rsidP="00543DAA">
      <w:pPr>
        <w:widowControl w:val="0"/>
        <w:autoSpaceDE w:val="0"/>
        <w:autoSpaceDN w:val="0"/>
        <w:adjustRightInd w:val="0"/>
        <w:spacing w:after="0" w:line="240" w:lineRule="auto"/>
        <w:ind w:right="-284" w:firstLine="709"/>
        <w:jc w:val="both"/>
        <w:rPr>
          <w:rFonts w:ascii="Times New Roman" w:eastAsia="Times New Roman" w:hAnsi="Times New Roman" w:cs="Times New Roman"/>
          <w:lang w:eastAsia="ru-RU"/>
        </w:rPr>
      </w:pPr>
      <w:r w:rsidRPr="00543DAA">
        <w:rPr>
          <w:rFonts w:ascii="Times New Roman" w:eastAsia="Times New Roman" w:hAnsi="Times New Roman" w:cs="Times New Roman"/>
          <w:lang w:eastAsia="ru-RU"/>
        </w:rPr>
        <w:t>_______________________________________________________________________/______________/</w:t>
      </w:r>
    </w:p>
    <w:p w:rsidR="00543DAA" w:rsidRPr="00543DAA" w:rsidRDefault="00543DAA" w:rsidP="00543DAA">
      <w:pPr>
        <w:widowControl w:val="0"/>
        <w:autoSpaceDE w:val="0"/>
        <w:autoSpaceDN w:val="0"/>
        <w:adjustRightInd w:val="0"/>
        <w:spacing w:after="0" w:line="240" w:lineRule="auto"/>
        <w:ind w:right="-284" w:firstLine="709"/>
        <w:jc w:val="both"/>
        <w:rPr>
          <w:rFonts w:ascii="Times New Roman" w:eastAsia="Times New Roman" w:hAnsi="Times New Roman" w:cs="Times New Roman"/>
          <w:lang w:eastAsia="ru-RU"/>
        </w:rPr>
      </w:pPr>
      <w:r w:rsidRPr="00543DAA">
        <w:rPr>
          <w:rFonts w:ascii="Times New Roman" w:eastAsia="Times New Roman" w:hAnsi="Times New Roman" w:cs="Times New Roman"/>
          <w:lang w:eastAsia="ru-RU"/>
        </w:rPr>
        <w:t xml:space="preserve">  (Ф.И.О., должность лица, проверившего документы, подпись)</w:t>
      </w:r>
    </w:p>
    <w:p w:rsidR="00543DAA" w:rsidRPr="00543DAA" w:rsidRDefault="00543DAA" w:rsidP="00543DAA">
      <w:pPr>
        <w:widowControl w:val="0"/>
        <w:autoSpaceDE w:val="0"/>
        <w:autoSpaceDN w:val="0"/>
        <w:adjustRightInd w:val="0"/>
        <w:spacing w:after="0" w:line="240" w:lineRule="auto"/>
        <w:ind w:right="-284" w:firstLine="709"/>
        <w:jc w:val="both"/>
        <w:rPr>
          <w:rFonts w:ascii="Times New Roman" w:eastAsia="Times New Roman" w:hAnsi="Times New Roman" w:cs="Times New Roman"/>
          <w:lang w:eastAsia="ru-RU"/>
        </w:rPr>
      </w:pPr>
    </w:p>
    <w:p w:rsidR="00543DAA" w:rsidRPr="00543DAA" w:rsidRDefault="00543DAA" w:rsidP="00543DAA">
      <w:pPr>
        <w:widowControl w:val="0"/>
        <w:autoSpaceDE w:val="0"/>
        <w:autoSpaceDN w:val="0"/>
        <w:adjustRightInd w:val="0"/>
        <w:spacing w:after="0" w:line="240" w:lineRule="auto"/>
        <w:ind w:right="-284" w:firstLine="709"/>
        <w:jc w:val="both"/>
        <w:rPr>
          <w:rFonts w:ascii="Times New Roman" w:eastAsia="Times New Roman" w:hAnsi="Times New Roman" w:cs="Times New Roman"/>
          <w:lang w:eastAsia="ru-RU"/>
        </w:rPr>
      </w:pPr>
    </w:p>
    <w:p w:rsidR="00543DAA" w:rsidRPr="00543DAA" w:rsidRDefault="00543DAA" w:rsidP="00543DAA">
      <w:pPr>
        <w:widowControl w:val="0"/>
        <w:autoSpaceDE w:val="0"/>
        <w:autoSpaceDN w:val="0"/>
        <w:adjustRightInd w:val="0"/>
        <w:spacing w:after="0" w:line="240" w:lineRule="auto"/>
        <w:ind w:right="-284" w:firstLine="709"/>
        <w:jc w:val="both"/>
        <w:rPr>
          <w:rFonts w:ascii="Times New Roman" w:eastAsia="Times New Roman" w:hAnsi="Times New Roman" w:cs="Times New Roman"/>
          <w:lang w:eastAsia="ru-RU"/>
        </w:rPr>
      </w:pPr>
    </w:p>
    <w:p w:rsidR="00543DAA" w:rsidRPr="00543DAA" w:rsidRDefault="00543DAA" w:rsidP="00543DAA">
      <w:pPr>
        <w:widowControl w:val="0"/>
        <w:autoSpaceDE w:val="0"/>
        <w:autoSpaceDN w:val="0"/>
        <w:adjustRightInd w:val="0"/>
        <w:spacing w:after="0" w:line="240" w:lineRule="auto"/>
        <w:ind w:right="-284" w:firstLine="709"/>
        <w:jc w:val="both"/>
        <w:rPr>
          <w:rFonts w:ascii="Times New Roman" w:eastAsia="Times New Roman" w:hAnsi="Times New Roman" w:cs="Times New Roman"/>
          <w:lang w:eastAsia="ru-RU"/>
        </w:rPr>
      </w:pPr>
      <w:r w:rsidRPr="00543DAA">
        <w:rPr>
          <w:rFonts w:ascii="Times New Roman" w:eastAsia="Times New Roman" w:hAnsi="Times New Roman" w:cs="Times New Roman"/>
          <w:lang w:eastAsia="ru-RU"/>
        </w:rPr>
        <w:t>«____» ________________ 20 ___ г.</w:t>
      </w:r>
    </w:p>
    <w:p w:rsidR="00543DAA" w:rsidRPr="00543DAA" w:rsidRDefault="00543DAA" w:rsidP="00543DAA">
      <w:pPr>
        <w:widowControl w:val="0"/>
        <w:tabs>
          <w:tab w:val="left" w:pos="142"/>
          <w:tab w:val="left" w:pos="284"/>
        </w:tabs>
        <w:autoSpaceDE w:val="0"/>
        <w:autoSpaceDN w:val="0"/>
        <w:adjustRightInd w:val="0"/>
        <w:spacing w:after="0" w:line="240" w:lineRule="auto"/>
        <w:jc w:val="right"/>
        <w:rPr>
          <w:rFonts w:ascii="Times New Roman" w:eastAsia="Times New Roman" w:hAnsi="Times New Roman" w:cs="Times New Roman"/>
          <w:bCs/>
          <w:sz w:val="24"/>
          <w:szCs w:val="24"/>
          <w:lang w:eastAsia="ru-RU"/>
        </w:rPr>
      </w:pPr>
    </w:p>
    <w:p w:rsidR="00543DAA" w:rsidRPr="00543DAA" w:rsidRDefault="00543DAA" w:rsidP="00543DAA">
      <w:pPr>
        <w:widowControl w:val="0"/>
        <w:tabs>
          <w:tab w:val="left" w:pos="142"/>
          <w:tab w:val="left" w:pos="284"/>
        </w:tabs>
        <w:autoSpaceDE w:val="0"/>
        <w:autoSpaceDN w:val="0"/>
        <w:adjustRightInd w:val="0"/>
        <w:spacing w:after="0" w:line="240" w:lineRule="auto"/>
        <w:jc w:val="right"/>
        <w:rPr>
          <w:rFonts w:ascii="Times New Roman" w:eastAsia="Times New Roman" w:hAnsi="Times New Roman" w:cs="Times New Roman"/>
          <w:bCs/>
          <w:sz w:val="24"/>
          <w:szCs w:val="24"/>
          <w:lang w:eastAsia="ru-RU"/>
        </w:rPr>
      </w:pPr>
    </w:p>
    <w:p w:rsidR="00543DAA" w:rsidRPr="00543DAA" w:rsidRDefault="00543DAA" w:rsidP="00543DAA">
      <w:pPr>
        <w:widowControl w:val="0"/>
        <w:tabs>
          <w:tab w:val="left" w:pos="142"/>
          <w:tab w:val="left" w:pos="284"/>
        </w:tabs>
        <w:autoSpaceDE w:val="0"/>
        <w:autoSpaceDN w:val="0"/>
        <w:adjustRightInd w:val="0"/>
        <w:spacing w:after="0" w:line="240" w:lineRule="auto"/>
        <w:jc w:val="right"/>
        <w:rPr>
          <w:rFonts w:ascii="Times New Roman" w:eastAsia="Times New Roman" w:hAnsi="Times New Roman" w:cs="Times New Roman"/>
          <w:bCs/>
          <w:sz w:val="24"/>
          <w:szCs w:val="24"/>
          <w:lang w:eastAsia="ru-RU"/>
        </w:rPr>
      </w:pPr>
    </w:p>
    <w:p w:rsidR="00543DAA" w:rsidRPr="00543DAA" w:rsidRDefault="00543DAA" w:rsidP="00543DAA">
      <w:pPr>
        <w:widowControl w:val="0"/>
        <w:tabs>
          <w:tab w:val="left" w:pos="142"/>
          <w:tab w:val="left" w:pos="284"/>
        </w:tabs>
        <w:autoSpaceDE w:val="0"/>
        <w:autoSpaceDN w:val="0"/>
        <w:adjustRightInd w:val="0"/>
        <w:spacing w:after="0" w:line="240" w:lineRule="auto"/>
        <w:jc w:val="right"/>
        <w:rPr>
          <w:rFonts w:ascii="Times New Roman" w:eastAsia="Times New Roman" w:hAnsi="Times New Roman" w:cs="Times New Roman"/>
          <w:bCs/>
          <w:sz w:val="24"/>
          <w:szCs w:val="24"/>
          <w:lang w:eastAsia="ru-RU"/>
        </w:rPr>
      </w:pPr>
    </w:p>
    <w:p w:rsidR="006076A7" w:rsidRDefault="006076A7" w:rsidP="00543DAA">
      <w:pPr>
        <w:widowControl w:val="0"/>
        <w:tabs>
          <w:tab w:val="left" w:pos="142"/>
          <w:tab w:val="left" w:pos="284"/>
        </w:tabs>
        <w:autoSpaceDE w:val="0"/>
        <w:autoSpaceDN w:val="0"/>
        <w:adjustRightInd w:val="0"/>
        <w:jc w:val="both"/>
        <w:outlineLvl w:val="0"/>
      </w:pPr>
    </w:p>
    <w:sectPr w:rsidR="006076A7" w:rsidSect="00543DAA">
      <w:headerReference w:type="default" r:id="rId20"/>
      <w:pgSz w:w="11906" w:h="16800"/>
      <w:pgMar w:top="993" w:right="566" w:bottom="709" w:left="1100"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6067" w:rsidRDefault="00186067">
      <w:pPr>
        <w:spacing w:after="0" w:line="240" w:lineRule="auto"/>
      </w:pPr>
      <w:r>
        <w:separator/>
      </w:r>
    </w:p>
  </w:endnote>
  <w:endnote w:type="continuationSeparator" w:id="0">
    <w:p w:rsidR="00186067" w:rsidRDefault="001860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6067" w:rsidRDefault="00186067">
      <w:pPr>
        <w:spacing w:after="0" w:line="240" w:lineRule="auto"/>
      </w:pPr>
      <w:r>
        <w:separator/>
      </w:r>
    </w:p>
  </w:footnote>
  <w:footnote w:type="continuationSeparator" w:id="0">
    <w:p w:rsidR="00186067" w:rsidRDefault="001860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3DAA" w:rsidRPr="00354312" w:rsidRDefault="00543DAA" w:rsidP="00543DAA">
    <w:pPr>
      <w:pStyle w:val="a7"/>
      <w:jc w:val="center"/>
    </w:pPr>
    <w:r w:rsidRPr="00354312">
      <w:fldChar w:fldCharType="begin"/>
    </w:r>
    <w:r w:rsidRPr="00354312">
      <w:instrText>PAGE   \* MERGEFORMAT</w:instrText>
    </w:r>
    <w:r w:rsidRPr="00354312">
      <w:fldChar w:fldCharType="separate"/>
    </w:r>
    <w:r w:rsidR="007173B2">
      <w:rPr>
        <w:noProof/>
      </w:rPr>
      <w:t>5</w:t>
    </w:r>
    <w:r w:rsidRPr="00354312">
      <w:fldChar w:fldCharType="end"/>
    </w:r>
  </w:p>
  <w:p w:rsidR="00543DAA" w:rsidRPr="00E61C30" w:rsidRDefault="00543DAA" w:rsidP="00543DAA">
    <w:pPr>
      <w:pStyle w:val="a7"/>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3DAA" w:rsidRPr="00354312" w:rsidRDefault="00543DAA" w:rsidP="00EB48E2">
    <w:pPr>
      <w:pStyle w:val="a7"/>
      <w:jc w:val="center"/>
    </w:pPr>
    <w:r w:rsidRPr="00354312">
      <w:fldChar w:fldCharType="begin"/>
    </w:r>
    <w:r w:rsidRPr="00354312">
      <w:instrText>PAGE   \* MERGEFORMAT</w:instrText>
    </w:r>
    <w:r w:rsidRPr="00354312">
      <w:fldChar w:fldCharType="separate"/>
    </w:r>
    <w:r w:rsidR="009B45E8">
      <w:rPr>
        <w:noProof/>
      </w:rPr>
      <w:t>34</w:t>
    </w:r>
    <w:r w:rsidRPr="00354312">
      <w:fldChar w:fldCharType="end"/>
    </w:r>
  </w:p>
  <w:p w:rsidR="00543DAA" w:rsidRPr="00E61C30" w:rsidRDefault="00543DAA" w:rsidP="00EB48E2">
    <w:pPr>
      <w:pStyle w:val="a7"/>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26E96"/>
    <w:multiLevelType w:val="multilevel"/>
    <w:tmpl w:val="9C8C5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034EE3"/>
    <w:multiLevelType w:val="hybridMultilevel"/>
    <w:tmpl w:val="3E88348C"/>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F0D2496"/>
    <w:multiLevelType w:val="hybridMultilevel"/>
    <w:tmpl w:val="7EBC6C40"/>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15:restartNumberingAfterBreak="0">
    <w:nsid w:val="0F2D7300"/>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10745724"/>
    <w:multiLevelType w:val="hybridMultilevel"/>
    <w:tmpl w:val="F454CD9A"/>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50D51C4"/>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1856476F"/>
    <w:multiLevelType w:val="hybridMultilevel"/>
    <w:tmpl w:val="40D49650"/>
    <w:lvl w:ilvl="0" w:tplc="BE02D74C">
      <w:start w:val="2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8F23DCC"/>
    <w:multiLevelType w:val="multilevel"/>
    <w:tmpl w:val="1926331E"/>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9" w15:restartNumberingAfterBreak="0">
    <w:nsid w:val="21242C89"/>
    <w:multiLevelType w:val="hybridMultilevel"/>
    <w:tmpl w:val="B500381E"/>
    <w:lvl w:ilvl="0" w:tplc="DAD83294">
      <w:start w:val="1"/>
      <w:numFmt w:val="decimal"/>
      <w:lvlText w:val="%1)"/>
      <w:lvlJc w:val="left"/>
      <w:pPr>
        <w:ind w:left="1800" w:hanging="12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15:restartNumberingAfterBreak="0">
    <w:nsid w:val="293B659F"/>
    <w:multiLevelType w:val="hybridMultilevel"/>
    <w:tmpl w:val="1926331E"/>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15:restartNumberingAfterBreak="0">
    <w:nsid w:val="298B65EE"/>
    <w:multiLevelType w:val="hybridMultilevel"/>
    <w:tmpl w:val="A170E5A6"/>
    <w:lvl w:ilvl="0" w:tplc="F6DE64F0">
      <w:numFmt w:val="bullet"/>
      <w:lvlText w:val="-"/>
      <w:lvlJc w:val="left"/>
      <w:pPr>
        <w:ind w:left="1609" w:hanging="90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2" w15:restartNumberingAfterBreak="0">
    <w:nsid w:val="2AC74383"/>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321F7C40"/>
    <w:multiLevelType w:val="hybridMultilevel"/>
    <w:tmpl w:val="EFAE8612"/>
    <w:lvl w:ilvl="0" w:tplc="74462A58">
      <w:start w:val="1"/>
      <w:numFmt w:val="decimal"/>
      <w:lvlText w:val="%1)"/>
      <w:lvlJc w:val="left"/>
      <w:pPr>
        <w:tabs>
          <w:tab w:val="num" w:pos="72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80E2630"/>
    <w:multiLevelType w:val="multilevel"/>
    <w:tmpl w:val="04190025"/>
    <w:styleLink w:val="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lang w:val="ru-RU"/>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39704E19"/>
    <w:multiLevelType w:val="hybridMultilevel"/>
    <w:tmpl w:val="B07E6E72"/>
    <w:lvl w:ilvl="0" w:tplc="84D08F96">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7" w15:restartNumberingAfterBreak="0">
    <w:nsid w:val="3B6E2AAD"/>
    <w:multiLevelType w:val="multilevel"/>
    <w:tmpl w:val="C90A2B3C"/>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3D675357"/>
    <w:multiLevelType w:val="hybridMultilevel"/>
    <w:tmpl w:val="6036935E"/>
    <w:lvl w:ilvl="0" w:tplc="F6B07434">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46915961"/>
    <w:multiLevelType w:val="multilevel"/>
    <w:tmpl w:val="59BC1564"/>
    <w:lvl w:ilvl="0">
      <w:start w:val="4"/>
      <w:numFmt w:val="decimal"/>
      <w:lvlText w:val="%1"/>
      <w:lvlJc w:val="left"/>
      <w:pPr>
        <w:ind w:left="375" w:hanging="375"/>
      </w:pPr>
      <w:rPr>
        <w:rFonts w:hint="default"/>
      </w:rPr>
    </w:lvl>
    <w:lvl w:ilvl="1">
      <w:start w:val="2"/>
      <w:numFmt w:val="decimal"/>
      <w:lvlText w:val="%1.%2"/>
      <w:lvlJc w:val="left"/>
      <w:pPr>
        <w:ind w:left="510" w:hanging="375"/>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485" w:hanging="108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2115" w:hanging="1440"/>
      </w:pPr>
      <w:rPr>
        <w:rFonts w:hint="default"/>
      </w:rPr>
    </w:lvl>
    <w:lvl w:ilvl="6">
      <w:start w:val="1"/>
      <w:numFmt w:val="decimal"/>
      <w:lvlText w:val="%1.%2.%3.%4.%5.%6.%7"/>
      <w:lvlJc w:val="left"/>
      <w:pPr>
        <w:ind w:left="2250" w:hanging="1440"/>
      </w:pPr>
      <w:rPr>
        <w:rFonts w:hint="default"/>
      </w:rPr>
    </w:lvl>
    <w:lvl w:ilvl="7">
      <w:start w:val="1"/>
      <w:numFmt w:val="decimal"/>
      <w:lvlText w:val="%1.%2.%3.%4.%5.%6.%7.%8"/>
      <w:lvlJc w:val="left"/>
      <w:pPr>
        <w:ind w:left="2745" w:hanging="1800"/>
      </w:pPr>
      <w:rPr>
        <w:rFonts w:hint="default"/>
      </w:rPr>
    </w:lvl>
    <w:lvl w:ilvl="8">
      <w:start w:val="1"/>
      <w:numFmt w:val="decimal"/>
      <w:lvlText w:val="%1.%2.%3.%4.%5.%6.%7.%8.%9"/>
      <w:lvlJc w:val="left"/>
      <w:pPr>
        <w:ind w:left="3240" w:hanging="2160"/>
      </w:pPr>
      <w:rPr>
        <w:rFonts w:hint="default"/>
      </w:rPr>
    </w:lvl>
  </w:abstractNum>
  <w:abstractNum w:abstractNumId="20" w15:restartNumberingAfterBreak="0">
    <w:nsid w:val="4B943CBE"/>
    <w:multiLevelType w:val="hybridMultilevel"/>
    <w:tmpl w:val="0BFE61EC"/>
    <w:lvl w:ilvl="0" w:tplc="0419000F">
      <w:start w:val="1"/>
      <w:numFmt w:val="decimal"/>
      <w:lvlText w:val="%1."/>
      <w:lvlJc w:val="left"/>
      <w:pPr>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5A02F27"/>
    <w:multiLevelType w:val="multilevel"/>
    <w:tmpl w:val="04190025"/>
    <w:numStyleLink w:val="1"/>
  </w:abstractNum>
  <w:abstractNum w:abstractNumId="22" w15:restartNumberingAfterBreak="0">
    <w:nsid w:val="57F92210"/>
    <w:multiLevelType w:val="multilevel"/>
    <w:tmpl w:val="084CA41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5A9F5353"/>
    <w:multiLevelType w:val="multilevel"/>
    <w:tmpl w:val="9F7E4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D541CCF"/>
    <w:multiLevelType w:val="hybridMultilevel"/>
    <w:tmpl w:val="084CA41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614C7819"/>
    <w:multiLevelType w:val="hybridMultilevel"/>
    <w:tmpl w:val="549A1CD6"/>
    <w:lvl w:ilvl="0" w:tplc="204097A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6" w15:restartNumberingAfterBreak="0">
    <w:nsid w:val="62175289"/>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632543BA"/>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3314"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8" w15:restartNumberingAfterBreak="0">
    <w:nsid w:val="64834AEF"/>
    <w:multiLevelType w:val="multilevel"/>
    <w:tmpl w:val="07885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762757A"/>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15:restartNumberingAfterBreak="0">
    <w:nsid w:val="6B666AF7"/>
    <w:multiLevelType w:val="multilevel"/>
    <w:tmpl w:val="9F88A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F056640"/>
    <w:multiLevelType w:val="hybridMultilevel"/>
    <w:tmpl w:val="F85C8320"/>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F0E46BF"/>
    <w:multiLevelType w:val="hybridMultilevel"/>
    <w:tmpl w:val="B6FEB772"/>
    <w:lvl w:ilvl="0" w:tplc="DF5C6074">
      <w:start w:val="1"/>
      <w:numFmt w:val="decimal"/>
      <w:lvlText w:val="%1)"/>
      <w:lvlJc w:val="left"/>
      <w:pPr>
        <w:tabs>
          <w:tab w:val="num" w:pos="680"/>
        </w:tabs>
        <w:ind w:left="0" w:firstLine="6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7A7A63B4"/>
    <w:multiLevelType w:val="multilevel"/>
    <w:tmpl w:val="B6FEB772"/>
    <w:lvl w:ilvl="0">
      <w:start w:val="1"/>
      <w:numFmt w:val="decimal"/>
      <w:lvlText w:val="%1)"/>
      <w:lvlJc w:val="left"/>
      <w:pPr>
        <w:tabs>
          <w:tab w:val="num" w:pos="680"/>
        </w:tabs>
        <w:ind w:left="0" w:firstLine="6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7CFF0428"/>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15:restartNumberingAfterBreak="0">
    <w:nsid w:val="7DF27154"/>
    <w:multiLevelType w:val="hybridMultilevel"/>
    <w:tmpl w:val="B2726BCA"/>
    <w:lvl w:ilvl="0" w:tplc="B4C0D216">
      <w:start w:val="1"/>
      <w:numFmt w:val="decimal"/>
      <w:lvlText w:val="%1)"/>
      <w:lvlJc w:val="left"/>
      <w:pPr>
        <w:tabs>
          <w:tab w:val="num" w:pos="540"/>
        </w:tabs>
        <w:ind w:left="900" w:hanging="360"/>
      </w:pPr>
      <w:rPr>
        <w:rFonts w:ascii="Times New Roman" w:eastAsia="Times New Roman" w:hAnsi="Times New Roman" w:cs="Times New Roman"/>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36" w15:restartNumberingAfterBreak="0">
    <w:nsid w:val="7EC7696B"/>
    <w:multiLevelType w:val="hybridMultilevel"/>
    <w:tmpl w:val="412465CE"/>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num>
  <w:num w:numId="2">
    <w:abstractNumId w:val="3"/>
  </w:num>
  <w:num w:numId="3">
    <w:abstractNumId w:val="10"/>
  </w:num>
  <w:num w:numId="4">
    <w:abstractNumId w:val="24"/>
  </w:num>
  <w:num w:numId="5">
    <w:abstractNumId w:val="7"/>
  </w:num>
  <w:num w:numId="6">
    <w:abstractNumId w:val="8"/>
  </w:num>
  <w:num w:numId="7">
    <w:abstractNumId w:val="35"/>
  </w:num>
  <w:num w:numId="8">
    <w:abstractNumId w:val="17"/>
  </w:num>
  <w:num w:numId="9">
    <w:abstractNumId w:val="22"/>
  </w:num>
  <w:num w:numId="10">
    <w:abstractNumId w:val="32"/>
  </w:num>
  <w:num w:numId="11">
    <w:abstractNumId w:val="33"/>
  </w:num>
  <w:num w:numId="12">
    <w:abstractNumId w:val="13"/>
  </w:num>
  <w:num w:numId="13">
    <w:abstractNumId w:val="25"/>
  </w:num>
  <w:num w:numId="14">
    <w:abstractNumId w:val="28"/>
  </w:num>
  <w:num w:numId="15">
    <w:abstractNumId w:val="0"/>
  </w:num>
  <w:num w:numId="16">
    <w:abstractNumId w:val="23"/>
  </w:num>
  <w:num w:numId="17">
    <w:abstractNumId w:val="30"/>
  </w:num>
  <w:num w:numId="18">
    <w:abstractNumId w:val="27"/>
  </w:num>
  <w:num w:numId="19">
    <w:abstractNumId w:val="19"/>
  </w:num>
  <w:num w:numId="20">
    <w:abstractNumId w:val="9"/>
  </w:num>
  <w:num w:numId="21">
    <w:abstractNumId w:val="15"/>
  </w:num>
  <w:num w:numId="22">
    <w:abstractNumId w:val="21"/>
    <w:lvlOverride w:ilvl="2">
      <w:lvl w:ilvl="2">
        <w:start w:val="1"/>
        <w:numFmt w:val="decimal"/>
        <w:lvlText w:val="%1.%2.%3"/>
        <w:lvlJc w:val="left"/>
        <w:pPr>
          <w:ind w:left="720" w:hanging="720"/>
        </w:pPr>
        <w:rPr>
          <w:rFonts w:hint="default"/>
        </w:rPr>
      </w:lvl>
    </w:lvlOverride>
  </w:num>
  <w:num w:numId="23">
    <w:abstractNumId w:val="14"/>
  </w:num>
  <w:num w:numId="24">
    <w:abstractNumId w:val="2"/>
  </w:num>
  <w:num w:numId="25">
    <w:abstractNumId w:val="26"/>
  </w:num>
  <w:num w:numId="26">
    <w:abstractNumId w:val="29"/>
  </w:num>
  <w:num w:numId="27">
    <w:abstractNumId w:val="12"/>
  </w:num>
  <w:num w:numId="28">
    <w:abstractNumId w:val="6"/>
  </w:num>
  <w:num w:numId="29">
    <w:abstractNumId w:val="4"/>
  </w:num>
  <w:num w:numId="30">
    <w:abstractNumId w:val="34"/>
  </w:num>
  <w:num w:numId="31">
    <w:abstractNumId w:val="20"/>
  </w:num>
  <w:num w:numId="32">
    <w:abstractNumId w:val="36"/>
  </w:num>
  <w:num w:numId="33">
    <w:abstractNumId w:val="5"/>
  </w:num>
  <w:num w:numId="34">
    <w:abstractNumId w:val="11"/>
  </w:num>
  <w:num w:numId="35">
    <w:abstractNumId w:val="1"/>
  </w:num>
  <w:num w:numId="36">
    <w:abstractNumId w:val="18"/>
  </w:num>
  <w:num w:numId="37">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48E2"/>
    <w:rsid w:val="00186067"/>
    <w:rsid w:val="001B0093"/>
    <w:rsid w:val="001F75F3"/>
    <w:rsid w:val="00317BDE"/>
    <w:rsid w:val="003F7206"/>
    <w:rsid w:val="00543DAA"/>
    <w:rsid w:val="005A563E"/>
    <w:rsid w:val="006076A7"/>
    <w:rsid w:val="00624297"/>
    <w:rsid w:val="007173B2"/>
    <w:rsid w:val="009B45E8"/>
    <w:rsid w:val="00B86B4E"/>
    <w:rsid w:val="00BD7A30"/>
    <w:rsid w:val="00DE116D"/>
    <w:rsid w:val="00EB48E2"/>
    <w:rsid w:val="00FC49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D8430E9-404D-46DB-B140-0C754312D1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48E2"/>
  </w:style>
  <w:style w:type="paragraph" w:styleId="10">
    <w:name w:val="heading 1"/>
    <w:basedOn w:val="a"/>
    <w:next w:val="a"/>
    <w:link w:val="11"/>
    <w:qFormat/>
    <w:rsid w:val="00EB48E2"/>
    <w:pPr>
      <w:keepNext/>
      <w:spacing w:after="0" w:line="360" w:lineRule="auto"/>
      <w:jc w:val="center"/>
      <w:outlineLvl w:val="0"/>
    </w:pPr>
    <w:rPr>
      <w:rFonts w:ascii="Tahoma" w:eastAsia="Times New Roman" w:hAnsi="Tahoma" w:cs="Times New Roman"/>
      <w:b/>
      <w:sz w:val="28"/>
      <w:szCs w:val="20"/>
      <w:lang w:eastAsia="ru-RU"/>
    </w:rPr>
  </w:style>
  <w:style w:type="paragraph" w:styleId="2">
    <w:name w:val="heading 2"/>
    <w:basedOn w:val="a"/>
    <w:next w:val="a"/>
    <w:link w:val="20"/>
    <w:semiHidden/>
    <w:unhideWhenUsed/>
    <w:qFormat/>
    <w:rsid w:val="00EB48E2"/>
    <w:pPr>
      <w:keepNext/>
      <w:spacing w:before="240" w:after="60" w:line="240" w:lineRule="auto"/>
      <w:outlineLvl w:val="1"/>
    </w:pPr>
    <w:rPr>
      <w:rFonts w:ascii="Cambria" w:eastAsia="Times New Roman" w:hAnsi="Cambria" w:cs="Times New Roman"/>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EB48E2"/>
    <w:rPr>
      <w:rFonts w:ascii="Tahoma" w:eastAsia="Times New Roman" w:hAnsi="Tahoma" w:cs="Times New Roman"/>
      <w:b/>
      <w:sz w:val="28"/>
      <w:szCs w:val="20"/>
      <w:lang w:eastAsia="ru-RU"/>
    </w:rPr>
  </w:style>
  <w:style w:type="character" w:customStyle="1" w:styleId="20">
    <w:name w:val="Заголовок 2 Знак"/>
    <w:basedOn w:val="a0"/>
    <w:link w:val="2"/>
    <w:semiHidden/>
    <w:rsid w:val="00EB48E2"/>
    <w:rPr>
      <w:rFonts w:ascii="Cambria" w:eastAsia="Times New Roman" w:hAnsi="Cambria" w:cs="Times New Roman"/>
      <w:b/>
      <w:bCs/>
      <w:i/>
      <w:iCs/>
      <w:sz w:val="28"/>
      <w:szCs w:val="28"/>
      <w:lang w:val="x-none" w:eastAsia="x-none"/>
    </w:rPr>
  </w:style>
  <w:style w:type="numbering" w:customStyle="1" w:styleId="12">
    <w:name w:val="Нет списка1"/>
    <w:next w:val="a2"/>
    <w:semiHidden/>
    <w:rsid w:val="00EB48E2"/>
  </w:style>
  <w:style w:type="paragraph" w:styleId="a3">
    <w:name w:val="Title"/>
    <w:basedOn w:val="a"/>
    <w:link w:val="a4"/>
    <w:qFormat/>
    <w:rsid w:val="00EB48E2"/>
    <w:pPr>
      <w:spacing w:after="0" w:line="240" w:lineRule="auto"/>
      <w:jc w:val="center"/>
    </w:pPr>
    <w:rPr>
      <w:rFonts w:ascii="Times New Roman" w:eastAsia="Times New Roman" w:hAnsi="Times New Roman" w:cs="Times New Roman"/>
      <w:sz w:val="28"/>
      <w:szCs w:val="24"/>
      <w:lang w:val="x-none" w:eastAsia="x-none"/>
    </w:rPr>
  </w:style>
  <w:style w:type="character" w:customStyle="1" w:styleId="a4">
    <w:name w:val="Название Знак"/>
    <w:basedOn w:val="a0"/>
    <w:link w:val="a3"/>
    <w:rsid w:val="00EB48E2"/>
    <w:rPr>
      <w:rFonts w:ascii="Times New Roman" w:eastAsia="Times New Roman" w:hAnsi="Times New Roman" w:cs="Times New Roman"/>
      <w:sz w:val="28"/>
      <w:szCs w:val="24"/>
      <w:lang w:val="x-none" w:eastAsia="x-none"/>
    </w:rPr>
  </w:style>
  <w:style w:type="paragraph" w:styleId="a5">
    <w:name w:val="Body Text"/>
    <w:basedOn w:val="a"/>
    <w:link w:val="a6"/>
    <w:rsid w:val="00EB48E2"/>
    <w:pPr>
      <w:spacing w:after="0" w:line="240" w:lineRule="auto"/>
      <w:jc w:val="both"/>
    </w:pPr>
    <w:rPr>
      <w:rFonts w:ascii="Times New Roman" w:eastAsia="Times New Roman" w:hAnsi="Times New Roman" w:cs="Times New Roman"/>
      <w:sz w:val="28"/>
      <w:szCs w:val="24"/>
      <w:lang w:eastAsia="ru-RU"/>
    </w:rPr>
  </w:style>
  <w:style w:type="character" w:customStyle="1" w:styleId="a6">
    <w:name w:val="Основной текст Знак"/>
    <w:basedOn w:val="a0"/>
    <w:link w:val="a5"/>
    <w:rsid w:val="00EB48E2"/>
    <w:rPr>
      <w:rFonts w:ascii="Times New Roman" w:eastAsia="Times New Roman" w:hAnsi="Times New Roman" w:cs="Times New Roman"/>
      <w:sz w:val="28"/>
      <w:szCs w:val="24"/>
      <w:lang w:eastAsia="ru-RU"/>
    </w:rPr>
  </w:style>
  <w:style w:type="paragraph" w:styleId="a7">
    <w:name w:val="header"/>
    <w:basedOn w:val="a"/>
    <w:link w:val="a8"/>
    <w:uiPriority w:val="99"/>
    <w:rsid w:val="00EB48E2"/>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Верхний колонтитул Знак"/>
    <w:basedOn w:val="a0"/>
    <w:link w:val="a7"/>
    <w:uiPriority w:val="99"/>
    <w:rsid w:val="00EB48E2"/>
    <w:rPr>
      <w:rFonts w:ascii="Times New Roman" w:eastAsia="Times New Roman" w:hAnsi="Times New Roman" w:cs="Times New Roman"/>
      <w:sz w:val="24"/>
      <w:szCs w:val="24"/>
      <w:lang w:eastAsia="ru-RU"/>
    </w:rPr>
  </w:style>
  <w:style w:type="paragraph" w:styleId="a9">
    <w:name w:val="footer"/>
    <w:basedOn w:val="a"/>
    <w:link w:val="aa"/>
    <w:rsid w:val="00EB48E2"/>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Нижний колонтитул Знак"/>
    <w:basedOn w:val="a0"/>
    <w:link w:val="a9"/>
    <w:rsid w:val="00EB48E2"/>
    <w:rPr>
      <w:rFonts w:ascii="Times New Roman" w:eastAsia="Times New Roman" w:hAnsi="Times New Roman" w:cs="Times New Roman"/>
      <w:sz w:val="24"/>
      <w:szCs w:val="24"/>
      <w:lang w:eastAsia="ru-RU"/>
    </w:rPr>
  </w:style>
  <w:style w:type="paragraph" w:styleId="ab">
    <w:name w:val="Balloon Text"/>
    <w:basedOn w:val="a"/>
    <w:link w:val="ac"/>
    <w:semiHidden/>
    <w:rsid w:val="00EB48E2"/>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semiHidden/>
    <w:rsid w:val="00EB48E2"/>
    <w:rPr>
      <w:rFonts w:ascii="Tahoma" w:eastAsia="Times New Roman" w:hAnsi="Tahoma" w:cs="Tahoma"/>
      <w:sz w:val="16"/>
      <w:szCs w:val="16"/>
      <w:lang w:eastAsia="ru-RU"/>
    </w:rPr>
  </w:style>
  <w:style w:type="paragraph" w:customStyle="1" w:styleId="ConsPlusNonformat">
    <w:name w:val="ConsPlusNonformat"/>
    <w:uiPriority w:val="99"/>
    <w:rsid w:val="00EB48E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d">
    <w:name w:val="page number"/>
    <w:basedOn w:val="a0"/>
    <w:rsid w:val="00EB48E2"/>
  </w:style>
  <w:style w:type="paragraph" w:customStyle="1" w:styleId="ConsPlusNormal">
    <w:name w:val="ConsPlusNormal"/>
    <w:rsid w:val="00EB48E2"/>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e">
    <w:name w:val="Normal (Web)"/>
    <w:basedOn w:val="a"/>
    <w:rsid w:val="00EB48E2"/>
    <w:pPr>
      <w:spacing w:before="100" w:beforeAutospacing="1" w:after="100" w:afterAutospacing="1" w:line="240" w:lineRule="auto"/>
    </w:pPr>
    <w:rPr>
      <w:rFonts w:ascii="Verdana" w:eastAsia="Times New Roman" w:hAnsi="Verdana" w:cs="Times New Roman"/>
      <w:color w:val="333366"/>
      <w:sz w:val="12"/>
      <w:szCs w:val="12"/>
      <w:lang w:eastAsia="ru-RU"/>
    </w:rPr>
  </w:style>
  <w:style w:type="character" w:styleId="af">
    <w:name w:val="Strong"/>
    <w:qFormat/>
    <w:rsid w:val="00EB48E2"/>
    <w:rPr>
      <w:b/>
      <w:bCs/>
    </w:rPr>
  </w:style>
  <w:style w:type="paragraph" w:customStyle="1" w:styleId="consplusnormal0">
    <w:name w:val="consplusnormal0"/>
    <w:basedOn w:val="a"/>
    <w:rsid w:val="00EB48E2"/>
    <w:pPr>
      <w:spacing w:before="100" w:after="100" w:line="240" w:lineRule="auto"/>
      <w:ind w:firstLine="120"/>
    </w:pPr>
    <w:rPr>
      <w:rFonts w:ascii="Verdana" w:eastAsia="Times New Roman" w:hAnsi="Verdana" w:cs="Times New Roman"/>
      <w:sz w:val="24"/>
      <w:szCs w:val="24"/>
      <w:lang w:eastAsia="ru-RU"/>
    </w:rPr>
  </w:style>
  <w:style w:type="paragraph" w:styleId="af0">
    <w:name w:val="footnote text"/>
    <w:basedOn w:val="a"/>
    <w:link w:val="af1"/>
    <w:uiPriority w:val="99"/>
    <w:unhideWhenUsed/>
    <w:rsid w:val="00EB48E2"/>
    <w:pPr>
      <w:widowControl w:val="0"/>
      <w:autoSpaceDE w:val="0"/>
      <w:autoSpaceDN w:val="0"/>
      <w:adjustRightInd w:val="0"/>
      <w:spacing w:after="0" w:line="240" w:lineRule="auto"/>
      <w:ind w:firstLine="720"/>
      <w:jc w:val="both"/>
    </w:pPr>
    <w:rPr>
      <w:rFonts w:ascii="Arial" w:eastAsia="Times New Roman" w:hAnsi="Arial" w:cs="Times New Roman"/>
      <w:sz w:val="20"/>
      <w:szCs w:val="20"/>
      <w:lang w:val="x-none" w:eastAsia="x-none"/>
    </w:rPr>
  </w:style>
  <w:style w:type="character" w:customStyle="1" w:styleId="af1">
    <w:name w:val="Текст сноски Знак"/>
    <w:basedOn w:val="a0"/>
    <w:link w:val="af0"/>
    <w:uiPriority w:val="99"/>
    <w:rsid w:val="00EB48E2"/>
    <w:rPr>
      <w:rFonts w:ascii="Arial" w:eastAsia="Times New Roman" w:hAnsi="Arial" w:cs="Times New Roman"/>
      <w:sz w:val="20"/>
      <w:szCs w:val="20"/>
      <w:lang w:val="x-none" w:eastAsia="x-none"/>
    </w:rPr>
  </w:style>
  <w:style w:type="character" w:styleId="af2">
    <w:name w:val="footnote reference"/>
    <w:uiPriority w:val="99"/>
    <w:unhideWhenUsed/>
    <w:rsid w:val="00EB48E2"/>
    <w:rPr>
      <w:rFonts w:cs="Times New Roman"/>
      <w:vertAlign w:val="superscript"/>
    </w:rPr>
  </w:style>
  <w:style w:type="character" w:styleId="af3">
    <w:name w:val="annotation reference"/>
    <w:rsid w:val="00EB48E2"/>
    <w:rPr>
      <w:sz w:val="16"/>
      <w:szCs w:val="16"/>
    </w:rPr>
  </w:style>
  <w:style w:type="paragraph" w:styleId="af4">
    <w:name w:val="annotation text"/>
    <w:basedOn w:val="a"/>
    <w:link w:val="af5"/>
    <w:uiPriority w:val="99"/>
    <w:rsid w:val="00EB48E2"/>
    <w:pPr>
      <w:spacing w:after="0" w:line="240" w:lineRule="auto"/>
    </w:pPr>
    <w:rPr>
      <w:rFonts w:ascii="Times New Roman" w:eastAsia="Times New Roman" w:hAnsi="Times New Roman" w:cs="Times New Roman"/>
      <w:sz w:val="20"/>
      <w:szCs w:val="20"/>
      <w:lang w:eastAsia="ru-RU"/>
    </w:rPr>
  </w:style>
  <w:style w:type="character" w:customStyle="1" w:styleId="af5">
    <w:name w:val="Текст примечания Знак"/>
    <w:basedOn w:val="a0"/>
    <w:link w:val="af4"/>
    <w:uiPriority w:val="99"/>
    <w:rsid w:val="00EB48E2"/>
    <w:rPr>
      <w:rFonts w:ascii="Times New Roman" w:eastAsia="Times New Roman" w:hAnsi="Times New Roman" w:cs="Times New Roman"/>
      <w:sz w:val="20"/>
      <w:szCs w:val="20"/>
      <w:lang w:eastAsia="ru-RU"/>
    </w:rPr>
  </w:style>
  <w:style w:type="paragraph" w:styleId="af6">
    <w:name w:val="annotation subject"/>
    <w:basedOn w:val="af4"/>
    <w:next w:val="af4"/>
    <w:link w:val="af7"/>
    <w:rsid w:val="00EB48E2"/>
    <w:rPr>
      <w:b/>
      <w:bCs/>
      <w:lang w:val="x-none" w:eastAsia="x-none"/>
    </w:rPr>
  </w:style>
  <w:style w:type="character" w:customStyle="1" w:styleId="af7">
    <w:name w:val="Тема примечания Знак"/>
    <w:basedOn w:val="af5"/>
    <w:link w:val="af6"/>
    <w:rsid w:val="00EB48E2"/>
    <w:rPr>
      <w:rFonts w:ascii="Times New Roman" w:eastAsia="Times New Roman" w:hAnsi="Times New Roman" w:cs="Times New Roman"/>
      <w:b/>
      <w:bCs/>
      <w:sz w:val="20"/>
      <w:szCs w:val="20"/>
      <w:lang w:val="x-none" w:eastAsia="x-none"/>
    </w:rPr>
  </w:style>
  <w:style w:type="character" w:styleId="af8">
    <w:name w:val="Hyperlink"/>
    <w:rsid w:val="00EB48E2"/>
    <w:rPr>
      <w:color w:val="0000FF"/>
      <w:u w:val="single"/>
    </w:rPr>
  </w:style>
  <w:style w:type="paragraph" w:styleId="af9">
    <w:name w:val="Plain Text"/>
    <w:basedOn w:val="a"/>
    <w:link w:val="afa"/>
    <w:unhideWhenUsed/>
    <w:rsid w:val="00EB48E2"/>
    <w:pPr>
      <w:spacing w:after="0" w:line="240" w:lineRule="auto"/>
    </w:pPr>
    <w:rPr>
      <w:rFonts w:ascii="Courier New" w:eastAsia="Times New Roman" w:hAnsi="Courier New" w:cs="Times New Roman"/>
      <w:sz w:val="20"/>
      <w:szCs w:val="20"/>
      <w:lang w:val="x-none" w:eastAsia="x-none"/>
    </w:rPr>
  </w:style>
  <w:style w:type="character" w:customStyle="1" w:styleId="afa">
    <w:name w:val="Текст Знак"/>
    <w:basedOn w:val="a0"/>
    <w:link w:val="af9"/>
    <w:rsid w:val="00EB48E2"/>
    <w:rPr>
      <w:rFonts w:ascii="Courier New" w:eastAsia="Times New Roman" w:hAnsi="Courier New" w:cs="Times New Roman"/>
      <w:sz w:val="20"/>
      <w:szCs w:val="20"/>
      <w:lang w:val="x-none" w:eastAsia="x-none"/>
    </w:rPr>
  </w:style>
  <w:style w:type="paragraph" w:styleId="HTML">
    <w:name w:val="HTML Preformatted"/>
    <w:basedOn w:val="a"/>
    <w:link w:val="HTML0"/>
    <w:uiPriority w:val="99"/>
    <w:unhideWhenUsed/>
    <w:rsid w:val="00EB48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EB48E2"/>
    <w:rPr>
      <w:rFonts w:ascii="Courier New" w:eastAsia="Times New Roman" w:hAnsi="Courier New" w:cs="Times New Roman"/>
      <w:sz w:val="20"/>
      <w:szCs w:val="20"/>
      <w:lang w:val="x-none" w:eastAsia="x-none"/>
    </w:rPr>
  </w:style>
  <w:style w:type="character" w:customStyle="1" w:styleId="s103">
    <w:name w:val="s_103"/>
    <w:rsid w:val="00EB48E2"/>
    <w:rPr>
      <w:b/>
      <w:bCs/>
      <w:color w:val="000080"/>
    </w:rPr>
  </w:style>
  <w:style w:type="paragraph" w:styleId="afb">
    <w:name w:val="List Paragraph"/>
    <w:basedOn w:val="a"/>
    <w:uiPriority w:val="34"/>
    <w:qFormat/>
    <w:rsid w:val="00EB48E2"/>
    <w:pPr>
      <w:spacing w:after="200" w:line="276" w:lineRule="auto"/>
      <w:ind w:left="720"/>
      <w:contextualSpacing/>
    </w:pPr>
    <w:rPr>
      <w:rFonts w:ascii="Calibri" w:eastAsia="Times New Roman" w:hAnsi="Calibri" w:cs="Times New Roman"/>
      <w:lang w:eastAsia="ru-RU"/>
    </w:rPr>
  </w:style>
  <w:style w:type="numbering" w:customStyle="1" w:styleId="1">
    <w:name w:val="Стиль1"/>
    <w:rsid w:val="00EB48E2"/>
    <w:pPr>
      <w:numPr>
        <w:numId w:val="21"/>
      </w:numPr>
    </w:pPr>
  </w:style>
  <w:style w:type="numbering" w:customStyle="1" w:styleId="110">
    <w:name w:val="Стиль11"/>
    <w:rsid w:val="00EB48E2"/>
  </w:style>
  <w:style w:type="numbering" w:customStyle="1" w:styleId="120">
    <w:name w:val="Стиль12"/>
    <w:rsid w:val="00EB48E2"/>
  </w:style>
  <w:style w:type="numbering" w:customStyle="1" w:styleId="13">
    <w:name w:val="Стиль13"/>
    <w:rsid w:val="00EB48E2"/>
  </w:style>
  <w:style w:type="paragraph" w:customStyle="1" w:styleId="ConsPlusCell">
    <w:name w:val="ConsPlusCell"/>
    <w:uiPriority w:val="99"/>
    <w:rsid w:val="00EB48E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c">
    <w:name w:val="Название проектного документа"/>
    <w:basedOn w:val="a"/>
    <w:rsid w:val="00EB48E2"/>
    <w:pPr>
      <w:widowControl w:val="0"/>
      <w:spacing w:after="0" w:line="240" w:lineRule="auto"/>
      <w:ind w:left="1701"/>
      <w:jc w:val="center"/>
    </w:pPr>
    <w:rPr>
      <w:rFonts w:ascii="Arial" w:eastAsia="Times New Roman" w:hAnsi="Arial" w:cs="Arial"/>
      <w:b/>
      <w:bCs/>
      <w:color w:val="000080"/>
      <w:sz w:val="32"/>
      <w:szCs w:val="20"/>
      <w:lang w:eastAsia="ru-RU"/>
    </w:rPr>
  </w:style>
  <w:style w:type="paragraph" w:customStyle="1" w:styleId="ConsPlusTitle">
    <w:name w:val="ConsPlusTitle"/>
    <w:uiPriority w:val="99"/>
    <w:rsid w:val="00EB48E2"/>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fd">
    <w:name w:val="Revision"/>
    <w:hidden/>
    <w:uiPriority w:val="99"/>
    <w:semiHidden/>
    <w:rsid w:val="00EB48E2"/>
    <w:pPr>
      <w:spacing w:after="0" w:line="240" w:lineRule="auto"/>
    </w:pPr>
    <w:rPr>
      <w:rFonts w:ascii="Times New Roman" w:eastAsia="Times New Roman" w:hAnsi="Times New Roman" w:cs="Times New Roman"/>
      <w:sz w:val="24"/>
      <w:szCs w:val="24"/>
      <w:lang w:eastAsia="ru-RU"/>
    </w:rPr>
  </w:style>
  <w:style w:type="numbering" w:customStyle="1" w:styleId="21">
    <w:name w:val="Нет списка2"/>
    <w:next w:val="a2"/>
    <w:semiHidden/>
    <w:rsid w:val="00543DAA"/>
  </w:style>
  <w:style w:type="numbering" w:customStyle="1" w:styleId="14">
    <w:name w:val="Стиль14"/>
    <w:rsid w:val="00543DAA"/>
  </w:style>
  <w:style w:type="numbering" w:customStyle="1" w:styleId="111">
    <w:name w:val="Стиль111"/>
    <w:rsid w:val="00543DAA"/>
  </w:style>
  <w:style w:type="numbering" w:customStyle="1" w:styleId="121">
    <w:name w:val="Стиль121"/>
    <w:rsid w:val="00543DAA"/>
  </w:style>
  <w:style w:type="numbering" w:customStyle="1" w:styleId="131">
    <w:name w:val="Стиль131"/>
    <w:rsid w:val="00543D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07420;fld=134" TargetMode="External"/><Relationship Id="rId13" Type="http://schemas.openxmlformats.org/officeDocument/2006/relationships/hyperlink" Target="consultantplus://offline/ref=2AB5D14425E1A13D6670DA39A924FC170DA491DCC37C52AB993A2C78E24B24B77A781A09849D659C8C38064E0A19EFF227F5F2A716385CBEVBC8H" TargetMode="External"/><Relationship Id="rId18" Type="http://schemas.openxmlformats.org/officeDocument/2006/relationships/hyperlink" Target="consultantplus://offline/ref=9E89AAB0FD1A9BBB11134009C3227FCE53C937EAAAAF9618AB29B9236EFDAC595A33BB26n8E7J"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consultantplus://offline/main?base=LAW;n=107420;fld=134" TargetMode="External"/><Relationship Id="rId17" Type="http://schemas.openxmlformats.org/officeDocument/2006/relationships/hyperlink" Target="consultantplus://offline/ref=9E89AAB0FD1A9BBB11134009C3227FCE53C937EAAAAF9618AB29B9236EFDAC595A33BB2E8En8E7J" TargetMode="External"/><Relationship Id="rId2" Type="http://schemas.openxmlformats.org/officeDocument/2006/relationships/styles" Target="styles.xml"/><Relationship Id="rId16" Type="http://schemas.openxmlformats.org/officeDocument/2006/relationships/hyperlink" Target="consultantplus://offline/ref=B6CC0A718AD29F823D3C5AC83EC232712FFD0BBE19AF54F6CFC6600A8ACAF4FD33FF57F4F24AFF647DF0BDB882FAz0G"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osuslugi.ru" TargetMode="External"/><Relationship Id="rId5" Type="http://schemas.openxmlformats.org/officeDocument/2006/relationships/footnotes" Target="footnotes.xml"/><Relationship Id="rId15" Type="http://schemas.openxmlformats.org/officeDocument/2006/relationships/hyperlink" Target="consultantplus://offline/ref=B6CC0A718AD29F823D3C5AC83EC232712FFA00B710A254F6CFC6600A8ACAF4FD21FF0FF8F54FE36E28BFFBED8DA169BDDF27D1EBC32DF5z3G" TargetMode="External"/><Relationship Id="rId10" Type="http://schemas.openxmlformats.org/officeDocument/2006/relationships/hyperlink" Target="consultantplus://offline/ref=B6CC0A718AD29F823D3C5AC83EC232712FFD0BBE19AF54F6CFC6600A8ACAF4FD33FF57F4F24AFF647DF0BDB882FAz0G"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B6CC0A718AD29F823D3C5AC83EC232712FFA00B710A254F6CFC6600A8ACAF4FD21FF0FF8F54FE36E28BFFBED8DA169BDDF27D1EBC32DF5z3G" TargetMode="External"/><Relationship Id="rId14" Type="http://schemas.openxmlformats.org/officeDocument/2006/relationships/hyperlink" Target="consultantplus://offline/ref=7E6BEA449CED5DDD6FC2C10BFF60703B3E469D0671ED98E0A4ED2742262217A7F2B473ED8DDBB2F579AED96986CD68636E1D321A56E6A077W0r1P"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1</Pages>
  <Words>13035</Words>
  <Characters>74305</Characters>
  <Application>Microsoft Office Word</Application>
  <DocSecurity>0</DocSecurity>
  <Lines>619</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87166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2023-05-11T07:48:00Z</dcterms:created>
  <dcterms:modified xsi:type="dcterms:W3CDTF">2024-01-31T12:20:00Z</dcterms:modified>
</cp:coreProperties>
</file>